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EB9" w:rsidRDefault="00966EB9" w:rsidP="000D74B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ins w:id="0" w:author="DYREKTOR" w:date="2018-04-13T11:21:00Z"/>
          <w:rFonts w:eastAsia="Times New Roman"/>
          <w:b/>
          <w:lang w:eastAsia="pl-PL"/>
        </w:rPr>
      </w:pPr>
    </w:p>
    <w:p w:rsidR="00D32B2C" w:rsidRPr="00DB706C" w:rsidRDefault="00B50C96" w:rsidP="000D74B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lang w:eastAsia="pl-PL"/>
        </w:rPr>
      </w:pPr>
      <w:r>
        <w:rPr>
          <w:rFonts w:eastAsia="Times New Roman"/>
          <w:b/>
          <w:lang w:eastAsia="pl-PL"/>
        </w:rPr>
        <w:t>PROJEKT UMOWY</w:t>
      </w:r>
      <w:r w:rsidR="00D32B2C" w:rsidRPr="00DB706C">
        <w:rPr>
          <w:rFonts w:eastAsia="Times New Roman"/>
          <w:b/>
          <w:lang w:eastAsia="pl-PL"/>
        </w:rPr>
        <w:t xml:space="preserve">  </w:t>
      </w:r>
      <w:r>
        <w:rPr>
          <w:rFonts w:eastAsia="Times New Roman"/>
          <w:b/>
          <w:lang w:eastAsia="pl-PL"/>
        </w:rPr>
        <w:t>NR …….</w:t>
      </w:r>
    </w:p>
    <w:p w:rsidR="00D32B2C" w:rsidRPr="00DB706C" w:rsidRDefault="00D32B2C" w:rsidP="00D32B2C">
      <w:pPr>
        <w:widowControl/>
        <w:suppressAutoHyphens w:val="0"/>
        <w:spacing w:before="120"/>
        <w:rPr>
          <w:rFonts w:eastAsia="Times New Roman"/>
          <w:lang w:eastAsia="pl-PL"/>
        </w:rPr>
      </w:pPr>
      <w:r w:rsidRPr="00DB706C">
        <w:rPr>
          <w:rFonts w:eastAsia="Times New Roman"/>
          <w:lang w:eastAsia="pl-PL"/>
        </w:rPr>
        <w:t xml:space="preserve">zawarta w dniu </w:t>
      </w:r>
      <w:r w:rsidR="00B50C96">
        <w:rPr>
          <w:rFonts w:eastAsia="Times New Roman"/>
          <w:lang w:eastAsia="pl-PL"/>
        </w:rPr>
        <w:t>……………</w:t>
      </w:r>
      <w:r w:rsidRPr="00DB706C">
        <w:rPr>
          <w:rFonts w:eastAsia="Times New Roman"/>
          <w:lang w:eastAsia="pl-PL"/>
        </w:rPr>
        <w:t xml:space="preserve">  roku w Olsztynie, pomiędzy:</w:t>
      </w:r>
    </w:p>
    <w:p w:rsidR="00D32B2C" w:rsidRPr="00DB706C" w:rsidRDefault="00D32B2C" w:rsidP="00D32B2C">
      <w:pPr>
        <w:widowControl/>
        <w:suppressAutoHyphens w:val="0"/>
        <w:spacing w:before="120"/>
        <w:rPr>
          <w:rFonts w:eastAsia="Times New Roman"/>
          <w:b/>
          <w:lang w:eastAsia="pl-PL"/>
        </w:rPr>
      </w:pPr>
    </w:p>
    <w:p w:rsidR="00B50C96" w:rsidRPr="00DA7E87" w:rsidRDefault="00B50C96" w:rsidP="00B50C96">
      <w:pPr>
        <w:pStyle w:val="Textbody"/>
        <w:spacing w:line="360" w:lineRule="auto"/>
        <w:rPr>
          <w:sz w:val="22"/>
          <w:szCs w:val="22"/>
        </w:rPr>
      </w:pPr>
      <w:r w:rsidRPr="00DA7E87">
        <w:rPr>
          <w:sz w:val="22"/>
          <w:szCs w:val="22"/>
        </w:rPr>
        <w:t>Gminą Olsztyn, Plac Jana Pawła II 1, 10-101 Olsztyn;</w:t>
      </w:r>
    </w:p>
    <w:p w:rsidR="00B50C96" w:rsidRPr="00712A24" w:rsidRDefault="00B50C96" w:rsidP="00B50C96">
      <w:pPr>
        <w:pStyle w:val="Textbody"/>
        <w:spacing w:line="360" w:lineRule="auto"/>
        <w:rPr>
          <w:color w:val="FF0000"/>
          <w:sz w:val="22"/>
          <w:szCs w:val="22"/>
        </w:rPr>
      </w:pPr>
      <w:r w:rsidRPr="00DA7E87">
        <w:rPr>
          <w:sz w:val="22"/>
          <w:szCs w:val="22"/>
        </w:rPr>
        <w:t>NIP: 739-384-70-26, Regon: 510742362</w:t>
      </w:r>
      <w:r w:rsidR="00712A24">
        <w:rPr>
          <w:sz w:val="22"/>
          <w:szCs w:val="22"/>
        </w:rPr>
        <w:t xml:space="preserve"> - </w:t>
      </w:r>
    </w:p>
    <w:p w:rsidR="00B50C96" w:rsidRPr="00DA7E87" w:rsidRDefault="00712A24" w:rsidP="00B50C96">
      <w:pPr>
        <w:pStyle w:val="Textbody"/>
        <w:spacing w:line="360" w:lineRule="auto"/>
        <w:rPr>
          <w:sz w:val="22"/>
          <w:szCs w:val="22"/>
        </w:rPr>
      </w:pPr>
      <w:r w:rsidRPr="00414362">
        <w:rPr>
          <w:sz w:val="22"/>
          <w:szCs w:val="22"/>
        </w:rPr>
        <w:t>Szkołą P</w:t>
      </w:r>
      <w:r w:rsidR="00414362">
        <w:rPr>
          <w:sz w:val="22"/>
          <w:szCs w:val="22"/>
        </w:rPr>
        <w:t>o</w:t>
      </w:r>
      <w:r w:rsidRPr="00414362">
        <w:rPr>
          <w:sz w:val="22"/>
          <w:szCs w:val="22"/>
        </w:rPr>
        <w:t>dstawową nr 33 w Olsztynie</w:t>
      </w:r>
      <w:r w:rsidR="00D7105E" w:rsidRPr="00414362">
        <w:rPr>
          <w:sz w:val="22"/>
          <w:szCs w:val="22"/>
        </w:rPr>
        <w:t xml:space="preserve"> im. Funduszu Narodów Zjednoczonych na Rzecz Dzieci UNICEF  -  reprezentowaną przez </w:t>
      </w:r>
      <w:r w:rsidR="00B50C96">
        <w:rPr>
          <w:bCs/>
          <w:sz w:val="22"/>
          <w:szCs w:val="22"/>
        </w:rPr>
        <w:t>Edyt</w:t>
      </w:r>
      <w:r w:rsidR="00D7105E">
        <w:rPr>
          <w:bCs/>
          <w:sz w:val="22"/>
          <w:szCs w:val="22"/>
        </w:rPr>
        <w:t>ę</w:t>
      </w:r>
      <w:r w:rsidR="00B50C96">
        <w:rPr>
          <w:bCs/>
          <w:sz w:val="22"/>
          <w:szCs w:val="22"/>
        </w:rPr>
        <w:t xml:space="preserve"> Balbuza-Szarota Dyrektor Szkoły Podstawowej Nr 33 w Olsztynie</w:t>
      </w:r>
      <w:r w:rsidR="00B50C96" w:rsidRPr="00DA7E87">
        <w:rPr>
          <w:bCs/>
          <w:sz w:val="22"/>
          <w:szCs w:val="22"/>
        </w:rPr>
        <w:t xml:space="preserve">, </w:t>
      </w:r>
      <w:r w:rsidR="00B50C96" w:rsidRPr="00DA7E87">
        <w:rPr>
          <w:sz w:val="22"/>
          <w:szCs w:val="22"/>
        </w:rPr>
        <w:t>na podstawie udzielonego pełnomocnictwa</w:t>
      </w:r>
      <w:r w:rsidR="00B50C96">
        <w:rPr>
          <w:sz w:val="22"/>
          <w:szCs w:val="22"/>
        </w:rPr>
        <w:t>…………………………………. ,</w:t>
      </w:r>
      <w:r w:rsidR="00B50C96" w:rsidRPr="00DA7E87">
        <w:rPr>
          <w:sz w:val="22"/>
          <w:szCs w:val="22"/>
        </w:rPr>
        <w:t>zwaną w dalszej treści umowy „Zamawiającym”</w:t>
      </w:r>
    </w:p>
    <w:p w:rsidR="0085076E" w:rsidRDefault="00D32B2C" w:rsidP="00691EA7">
      <w:pPr>
        <w:widowControl/>
        <w:tabs>
          <w:tab w:val="left" w:pos="9072"/>
        </w:tabs>
        <w:suppressAutoHyphens w:val="0"/>
        <w:jc w:val="both"/>
        <w:rPr>
          <w:rFonts w:eastAsia="Times New Roman"/>
          <w:b/>
          <w:lang w:eastAsia="pl-PL"/>
        </w:rPr>
      </w:pPr>
      <w:r w:rsidRPr="00DB706C">
        <w:rPr>
          <w:rFonts w:eastAsia="Times New Roman"/>
          <w:b/>
          <w:lang w:eastAsia="pl-PL"/>
        </w:rPr>
        <w:t xml:space="preserve">a </w:t>
      </w:r>
    </w:p>
    <w:p w:rsidR="00691EA7" w:rsidRDefault="00691EA7" w:rsidP="00691EA7">
      <w:pPr>
        <w:widowControl/>
        <w:tabs>
          <w:tab w:val="left" w:pos="9072"/>
        </w:tabs>
        <w:suppressAutoHyphens w:val="0"/>
        <w:jc w:val="both"/>
        <w:rPr>
          <w:rFonts w:eastAsia="Times New Roman"/>
          <w:b/>
          <w:lang w:eastAsia="pl-PL"/>
        </w:rPr>
      </w:pPr>
    </w:p>
    <w:p w:rsidR="00D32B2C" w:rsidRPr="00DB706C" w:rsidRDefault="00B50C96" w:rsidP="00D32B2C">
      <w:pPr>
        <w:widowControl/>
        <w:tabs>
          <w:tab w:val="left" w:pos="9070"/>
        </w:tabs>
        <w:suppressAutoHyphens w:val="0"/>
        <w:ind w:right="-2"/>
        <w:jc w:val="both"/>
        <w:rPr>
          <w:b/>
        </w:rPr>
      </w:pPr>
      <w:r>
        <w:rPr>
          <w:rFonts w:eastAsia="Times New Roman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691EA7">
        <w:rPr>
          <w:b/>
        </w:rPr>
        <w:t xml:space="preserve"> zwaną</w:t>
      </w:r>
      <w:r w:rsidR="00DC45B3">
        <w:rPr>
          <w:b/>
        </w:rPr>
        <w:t xml:space="preserve"> dalej „Wykonawcą”,</w:t>
      </w:r>
    </w:p>
    <w:p w:rsidR="00D32B2C" w:rsidRPr="00DB706C" w:rsidRDefault="00D32B2C" w:rsidP="00D32B2C">
      <w:pPr>
        <w:widowControl/>
        <w:tabs>
          <w:tab w:val="left" w:pos="9070"/>
        </w:tabs>
        <w:suppressAutoHyphens w:val="0"/>
        <w:ind w:right="425"/>
        <w:jc w:val="both"/>
        <w:rPr>
          <w:b/>
        </w:rPr>
      </w:pPr>
    </w:p>
    <w:p w:rsidR="00D32B2C" w:rsidRPr="00DB706C" w:rsidRDefault="00D32B2C" w:rsidP="00D32B2C">
      <w:pPr>
        <w:widowControl/>
        <w:tabs>
          <w:tab w:val="left" w:pos="9070"/>
        </w:tabs>
        <w:suppressAutoHyphens w:val="0"/>
        <w:spacing w:before="120"/>
        <w:ind w:right="425"/>
        <w:rPr>
          <w:b/>
        </w:rPr>
      </w:pPr>
    </w:p>
    <w:p w:rsidR="00D32B2C" w:rsidRDefault="00D32B2C" w:rsidP="00D32B2C">
      <w:pPr>
        <w:widowControl/>
        <w:suppressAutoHyphens w:val="0"/>
        <w:spacing w:before="120"/>
        <w:rPr>
          <w:color w:val="000000"/>
        </w:rPr>
      </w:pPr>
      <w:r w:rsidRPr="00DB706C">
        <w:rPr>
          <w:color w:val="000000"/>
        </w:rPr>
        <w:t>o następującej treści:</w:t>
      </w:r>
    </w:p>
    <w:p w:rsidR="00D32B2C" w:rsidRPr="00DB706C" w:rsidRDefault="00D32B2C" w:rsidP="00D32B2C">
      <w:pPr>
        <w:widowControl/>
        <w:suppressAutoHyphens w:val="0"/>
        <w:spacing w:before="120"/>
        <w:rPr>
          <w:b/>
          <w:bCs/>
          <w:color w:val="000000"/>
          <w:lang w:eastAsia="or-IN" w:bidi="or-IN"/>
        </w:rPr>
      </w:pPr>
    </w:p>
    <w:p w:rsidR="00BF0ED6" w:rsidRPr="00414362" w:rsidRDefault="00BF0ED6" w:rsidP="00BF0ED6">
      <w:pPr>
        <w:widowControl/>
        <w:suppressAutoHyphens w:val="0"/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BF0ED6">
        <w:rPr>
          <w:rFonts w:eastAsia="Times New Roman"/>
          <w:sz w:val="22"/>
          <w:szCs w:val="22"/>
          <w:lang w:eastAsia="pl-PL"/>
        </w:rPr>
        <w:t>Niniejsza umowa została zawarta w wyniku przeprowadzonego postępowania o udzielenie zamówienia publicznego</w:t>
      </w:r>
      <w:r w:rsidR="0021149C">
        <w:rPr>
          <w:rFonts w:eastAsia="Times New Roman"/>
          <w:sz w:val="22"/>
          <w:szCs w:val="22"/>
          <w:lang w:eastAsia="pl-PL"/>
        </w:rPr>
        <w:t xml:space="preserve"> </w:t>
      </w:r>
      <w:r w:rsidRPr="00BF0ED6">
        <w:rPr>
          <w:rFonts w:eastAsia="Times New Roman"/>
          <w:sz w:val="22"/>
          <w:szCs w:val="22"/>
          <w:lang w:eastAsia="pl-PL"/>
        </w:rPr>
        <w:t>w trybie zapytania o</w:t>
      </w:r>
      <w:r w:rsidR="0021149C">
        <w:rPr>
          <w:rFonts w:eastAsia="Times New Roman"/>
          <w:sz w:val="22"/>
          <w:szCs w:val="22"/>
          <w:lang w:eastAsia="pl-PL"/>
        </w:rPr>
        <w:t xml:space="preserve"> cenę</w:t>
      </w:r>
      <w:r w:rsidRPr="00BF0ED6">
        <w:rPr>
          <w:rFonts w:eastAsia="Times New Roman"/>
          <w:sz w:val="22"/>
          <w:szCs w:val="22"/>
          <w:lang w:eastAsia="pl-PL"/>
        </w:rPr>
        <w:t xml:space="preserve"> </w:t>
      </w:r>
      <w:r w:rsidR="009D3CA3" w:rsidRPr="00414362">
        <w:rPr>
          <w:rFonts w:eastAsia="Times New Roman"/>
          <w:sz w:val="22"/>
          <w:szCs w:val="22"/>
          <w:lang w:eastAsia="pl-PL"/>
        </w:rPr>
        <w:t>zgodnie z</w:t>
      </w:r>
      <w:r w:rsidR="009D3CA3">
        <w:rPr>
          <w:rFonts w:eastAsia="Times New Roman"/>
          <w:color w:val="FF0000"/>
          <w:sz w:val="22"/>
          <w:szCs w:val="22"/>
          <w:lang w:eastAsia="pl-PL"/>
        </w:rPr>
        <w:t xml:space="preserve"> </w:t>
      </w:r>
      <w:r w:rsidRPr="00BF0ED6">
        <w:rPr>
          <w:rFonts w:eastAsia="Times New Roman"/>
          <w:sz w:val="22"/>
          <w:szCs w:val="22"/>
          <w:lang w:eastAsia="pl-PL"/>
        </w:rPr>
        <w:t>Zarządzeniem Nr 19/2017 Dyrektora Szkoły Podstawowej Nr 33 w Olsztynie z dnia 23 listopada 2017r.</w:t>
      </w:r>
      <w:r w:rsidR="009D3CA3">
        <w:rPr>
          <w:rFonts w:eastAsia="Times New Roman"/>
          <w:sz w:val="22"/>
          <w:szCs w:val="22"/>
          <w:lang w:eastAsia="pl-PL"/>
        </w:rPr>
        <w:t xml:space="preserve"> </w:t>
      </w:r>
      <w:r w:rsidR="009D3CA3" w:rsidRPr="00414362">
        <w:rPr>
          <w:rFonts w:eastAsia="Times New Roman"/>
          <w:sz w:val="22"/>
          <w:szCs w:val="22"/>
          <w:lang w:eastAsia="pl-PL"/>
        </w:rPr>
        <w:t>Do niniejsze</w:t>
      </w:r>
      <w:r w:rsidR="00D7105E" w:rsidRPr="00414362">
        <w:rPr>
          <w:rFonts w:eastAsia="Times New Roman"/>
          <w:sz w:val="22"/>
          <w:szCs w:val="22"/>
          <w:lang w:eastAsia="pl-PL"/>
        </w:rPr>
        <w:t>j</w:t>
      </w:r>
      <w:r w:rsidR="009D3CA3" w:rsidRPr="00414362">
        <w:rPr>
          <w:rFonts w:eastAsia="Times New Roman"/>
          <w:sz w:val="22"/>
          <w:szCs w:val="22"/>
          <w:lang w:eastAsia="pl-PL"/>
        </w:rPr>
        <w:t xml:space="preserve"> </w:t>
      </w:r>
      <w:r w:rsidR="00D7105E" w:rsidRPr="00414362">
        <w:rPr>
          <w:rFonts w:eastAsia="Times New Roman"/>
          <w:sz w:val="22"/>
          <w:szCs w:val="22"/>
          <w:lang w:eastAsia="pl-PL"/>
        </w:rPr>
        <w:t>umowy</w:t>
      </w:r>
      <w:r w:rsidR="009D3CA3" w:rsidRPr="00414362">
        <w:rPr>
          <w:rFonts w:eastAsia="Times New Roman"/>
          <w:sz w:val="22"/>
          <w:szCs w:val="22"/>
          <w:lang w:eastAsia="pl-PL"/>
        </w:rPr>
        <w:t xml:space="preserve"> nie ma zastosowania ustawa z dnia 29 stycznia 2004 r. Prawo Zamówień Publicznych </w:t>
      </w:r>
      <w:r w:rsidR="00D7105E" w:rsidRPr="00414362">
        <w:rPr>
          <w:rFonts w:eastAsia="Times New Roman"/>
          <w:sz w:val="22"/>
          <w:szCs w:val="22"/>
          <w:lang w:eastAsia="pl-PL"/>
        </w:rPr>
        <w:t>zgodnie z wyłączeniem zawartym w</w:t>
      </w:r>
      <w:r w:rsidR="009D3CA3" w:rsidRPr="00414362">
        <w:rPr>
          <w:rFonts w:eastAsia="Times New Roman"/>
          <w:sz w:val="22"/>
          <w:szCs w:val="22"/>
          <w:lang w:eastAsia="pl-PL"/>
        </w:rPr>
        <w:t xml:space="preserve"> art. 4 ust.8 ww.</w:t>
      </w:r>
      <w:r w:rsidR="0016611D" w:rsidRPr="00414362">
        <w:rPr>
          <w:rFonts w:eastAsia="Times New Roman"/>
          <w:sz w:val="22"/>
          <w:szCs w:val="22"/>
          <w:lang w:eastAsia="pl-PL"/>
        </w:rPr>
        <w:t xml:space="preserve"> </w:t>
      </w:r>
      <w:r w:rsidR="009D3CA3" w:rsidRPr="00414362">
        <w:rPr>
          <w:rFonts w:eastAsia="Times New Roman"/>
          <w:sz w:val="22"/>
          <w:szCs w:val="22"/>
          <w:lang w:eastAsia="pl-PL"/>
        </w:rPr>
        <w:t xml:space="preserve">ustawy. </w:t>
      </w:r>
    </w:p>
    <w:p w:rsidR="007C6A45" w:rsidRPr="0016611D" w:rsidRDefault="007C6A45" w:rsidP="00D32B2C">
      <w:pPr>
        <w:pStyle w:val="Tekstpodstawowy"/>
        <w:spacing w:after="0" w:line="23" w:lineRule="atLeast"/>
        <w:ind w:right="-2"/>
        <w:jc w:val="both"/>
        <w:rPr>
          <w:i/>
          <w:color w:val="000000"/>
        </w:rPr>
      </w:pPr>
    </w:p>
    <w:p w:rsidR="004C61FE" w:rsidRPr="00DB706C" w:rsidRDefault="00D32B2C" w:rsidP="00D32B2C">
      <w:pPr>
        <w:pStyle w:val="Tekstpodstawowy"/>
        <w:spacing w:after="0" w:line="276" w:lineRule="auto"/>
        <w:jc w:val="center"/>
        <w:rPr>
          <w:b/>
          <w:color w:val="000000"/>
        </w:rPr>
      </w:pPr>
      <w:r w:rsidRPr="00DB706C">
        <w:rPr>
          <w:b/>
          <w:color w:val="000000"/>
        </w:rPr>
        <w:t xml:space="preserve">§ 1 Przedmiot umowy </w:t>
      </w:r>
    </w:p>
    <w:p w:rsidR="007C6A45" w:rsidRPr="00D7105E" w:rsidRDefault="00D32B2C" w:rsidP="007C6A45">
      <w:pPr>
        <w:pStyle w:val="Zwykytekst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105E">
        <w:rPr>
          <w:rFonts w:ascii="Times New Roman" w:hAnsi="Times New Roman"/>
          <w:color w:val="000000"/>
          <w:sz w:val="24"/>
          <w:szCs w:val="24"/>
        </w:rPr>
        <w:t xml:space="preserve">Przedmiotem umowy jest </w:t>
      </w:r>
      <w:r w:rsidR="00004A9E" w:rsidRPr="00D7105E">
        <w:rPr>
          <w:rFonts w:ascii="Times New Roman" w:hAnsi="Times New Roman"/>
          <w:sz w:val="24"/>
          <w:szCs w:val="24"/>
        </w:rPr>
        <w:t xml:space="preserve">dostawa </w:t>
      </w:r>
      <w:r w:rsidR="00A81FE1" w:rsidRPr="00D7105E">
        <w:rPr>
          <w:rFonts w:ascii="Times New Roman" w:hAnsi="Times New Roman"/>
          <w:sz w:val="24"/>
          <w:szCs w:val="24"/>
        </w:rPr>
        <w:t xml:space="preserve">wyposażenia i pomocy dydaktycznych </w:t>
      </w:r>
      <w:r w:rsidR="00DB4A77" w:rsidRPr="00D7105E">
        <w:rPr>
          <w:rFonts w:ascii="Times New Roman" w:hAnsi="Times New Roman"/>
          <w:sz w:val="24"/>
          <w:szCs w:val="24"/>
        </w:rPr>
        <w:t xml:space="preserve"> do pomieszczeń szkolnych </w:t>
      </w:r>
      <w:r w:rsidR="00A81FE1" w:rsidRPr="00D7105E">
        <w:rPr>
          <w:rFonts w:ascii="Times New Roman" w:hAnsi="Times New Roman"/>
          <w:sz w:val="24"/>
          <w:szCs w:val="24"/>
        </w:rPr>
        <w:t xml:space="preserve">do Szkoły Podstawowej Nr 33 w Olsztynie oraz montaż </w:t>
      </w:r>
      <w:r w:rsidR="00F4706F" w:rsidRPr="00D7105E">
        <w:rPr>
          <w:rFonts w:ascii="Times New Roman" w:hAnsi="Times New Roman"/>
          <w:sz w:val="24"/>
          <w:szCs w:val="24"/>
        </w:rPr>
        <w:t>kabiny do terapii integracji sensorycznej</w:t>
      </w:r>
      <w:r w:rsidR="0087704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77046" w:rsidRPr="00414362">
        <w:rPr>
          <w:rFonts w:ascii="Times New Roman" w:hAnsi="Times New Roman"/>
          <w:sz w:val="24"/>
          <w:szCs w:val="24"/>
        </w:rPr>
        <w:t>zgodnie z formularzem ofertowym i cenowym, stanowiącymi załącznik do niniejszej umowy</w:t>
      </w:r>
      <w:r w:rsidR="00F4706F" w:rsidRPr="00414362">
        <w:rPr>
          <w:rFonts w:ascii="Times New Roman" w:hAnsi="Times New Roman"/>
          <w:sz w:val="24"/>
          <w:szCs w:val="24"/>
        </w:rPr>
        <w:t>.</w:t>
      </w:r>
      <w:r w:rsidR="00D7105E" w:rsidRPr="00D7105E">
        <w:rPr>
          <w:rFonts w:ascii="Times New Roman" w:hAnsi="Times New Roman"/>
          <w:sz w:val="24"/>
          <w:szCs w:val="24"/>
        </w:rPr>
        <w:t xml:space="preserve"> </w:t>
      </w:r>
    </w:p>
    <w:p w:rsidR="00D32B2C" w:rsidRPr="00DB706C" w:rsidRDefault="00D32B2C" w:rsidP="00D32B2C">
      <w:pPr>
        <w:pStyle w:val="Stopka1"/>
        <w:tabs>
          <w:tab w:val="left" w:pos="0"/>
        </w:tabs>
        <w:spacing w:line="276" w:lineRule="auto"/>
        <w:ind w:left="426" w:right="426" w:firstLine="0"/>
        <w:jc w:val="center"/>
        <w:rPr>
          <w:b/>
          <w:color w:val="000000"/>
          <w:sz w:val="24"/>
          <w:szCs w:val="24"/>
        </w:rPr>
      </w:pPr>
      <w:r w:rsidRPr="00DB706C">
        <w:rPr>
          <w:b/>
          <w:color w:val="000000"/>
          <w:sz w:val="24"/>
          <w:szCs w:val="24"/>
        </w:rPr>
        <w:t>§ 2 Sposób realizacji umowy</w:t>
      </w:r>
    </w:p>
    <w:p w:rsidR="00004A9E" w:rsidRPr="00D7105E" w:rsidRDefault="00D7105E" w:rsidP="0070152B">
      <w:pPr>
        <w:pStyle w:val="Zwykytekst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color w:val="000000"/>
        </w:rPr>
      </w:pPr>
      <w:r w:rsidRPr="00414362">
        <w:rPr>
          <w:rFonts w:ascii="Times New Roman" w:hAnsi="Times New Roman"/>
          <w:sz w:val="24"/>
          <w:szCs w:val="24"/>
        </w:rPr>
        <w:t>Zamawiający zamawia a Wykonawca przyjmuje do wykonania zamówienie</w:t>
      </w:r>
      <w:r w:rsidRPr="00D7105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04A9E" w:rsidRPr="00D7105E">
        <w:rPr>
          <w:rFonts w:ascii="Times New Roman" w:hAnsi="Times New Roman"/>
          <w:color w:val="000000"/>
        </w:rPr>
        <w:t xml:space="preserve">do </w:t>
      </w:r>
      <w:r w:rsidR="00DB4A77" w:rsidRPr="00D7105E">
        <w:rPr>
          <w:rFonts w:ascii="Times New Roman" w:hAnsi="Times New Roman"/>
          <w:color w:val="000000"/>
        </w:rPr>
        <w:t xml:space="preserve">wskazanej </w:t>
      </w:r>
      <w:r w:rsidR="00004A9E" w:rsidRPr="00D7105E">
        <w:rPr>
          <w:rFonts w:ascii="Times New Roman" w:hAnsi="Times New Roman"/>
          <w:color w:val="000000"/>
        </w:rPr>
        <w:t>przez zamawiającego  lokalizacji  tj. do budynku położonego w Olsztynie p</w:t>
      </w:r>
      <w:r w:rsidR="00F4706F" w:rsidRPr="00D7105E">
        <w:rPr>
          <w:rFonts w:ascii="Times New Roman" w:hAnsi="Times New Roman"/>
          <w:color w:val="000000"/>
        </w:rPr>
        <w:t>rzy ul. przy ul. Jeziołowicza 2 oraz montażu kabiny do terapii integracji sensorycznej w siedzibie szkoły,</w:t>
      </w:r>
      <w:r w:rsidR="00004A9E" w:rsidRPr="00D7105E">
        <w:rPr>
          <w:rFonts w:ascii="Times New Roman" w:hAnsi="Times New Roman"/>
          <w:color w:val="000000"/>
        </w:rPr>
        <w:t xml:space="preserve"> po uprzednim telefonicznym bądź pisemnym uzgodnieniu.</w:t>
      </w:r>
    </w:p>
    <w:p w:rsidR="00D32B2C" w:rsidRPr="009376CA" w:rsidRDefault="0070152B" w:rsidP="0070152B">
      <w:pPr>
        <w:widowControl/>
        <w:numPr>
          <w:ilvl w:val="0"/>
          <w:numId w:val="12"/>
        </w:numPr>
        <w:ind w:left="284" w:hanging="284"/>
        <w:jc w:val="both"/>
        <w:rPr>
          <w:color w:val="000000"/>
        </w:rPr>
      </w:pPr>
      <w:r w:rsidRPr="0070152B">
        <w:t xml:space="preserve">Dostawa </w:t>
      </w:r>
      <w:r w:rsidR="00F4706F">
        <w:t>wy</w:t>
      </w:r>
      <w:r w:rsidR="00004A9E">
        <w:t>posażenia</w:t>
      </w:r>
      <w:r w:rsidR="00E97459">
        <w:t xml:space="preserve"> </w:t>
      </w:r>
      <w:r w:rsidR="00F4706F">
        <w:t xml:space="preserve">i montaż </w:t>
      </w:r>
      <w:r w:rsidRPr="0070152B">
        <w:t>nastąpi na koszt i ryzyko Wykonawcy.</w:t>
      </w:r>
    </w:p>
    <w:p w:rsidR="00D32B2C" w:rsidRPr="00F14D48" w:rsidRDefault="00F4706F" w:rsidP="0070152B">
      <w:pPr>
        <w:widowControl/>
        <w:numPr>
          <w:ilvl w:val="0"/>
          <w:numId w:val="12"/>
        </w:numPr>
        <w:ind w:left="284" w:hanging="284"/>
        <w:jc w:val="both"/>
        <w:rPr>
          <w:b/>
        </w:rPr>
      </w:pPr>
      <w:r>
        <w:rPr>
          <w:color w:val="000000"/>
        </w:rPr>
        <w:t xml:space="preserve">Wykonawca dostarczy </w:t>
      </w:r>
      <w:r w:rsidR="00D32B2C" w:rsidRPr="0070152B">
        <w:rPr>
          <w:color w:val="000000"/>
        </w:rPr>
        <w:t>Zamawiającemu wszystkie niezbędne certyfikaty, atesty higieniczne, instrukcje obsługi</w:t>
      </w:r>
      <w:r w:rsidR="002767E8">
        <w:rPr>
          <w:color w:val="000000"/>
        </w:rPr>
        <w:t xml:space="preserve">, karty gwarancyjne </w:t>
      </w:r>
      <w:r w:rsidR="00CF5C9D">
        <w:rPr>
          <w:color w:val="000000"/>
        </w:rPr>
        <w:t>producenta</w:t>
      </w:r>
      <w:r w:rsidR="002767E8">
        <w:rPr>
          <w:color w:val="000000"/>
        </w:rPr>
        <w:t>,</w:t>
      </w:r>
      <w:r w:rsidR="00D32B2C" w:rsidRPr="0070152B">
        <w:rPr>
          <w:color w:val="000000"/>
        </w:rPr>
        <w:t xml:space="preserve"> itp. </w:t>
      </w:r>
    </w:p>
    <w:p w:rsidR="00F14D48" w:rsidRPr="00414362" w:rsidRDefault="00F14D48" w:rsidP="0070152B">
      <w:pPr>
        <w:widowControl/>
        <w:numPr>
          <w:ilvl w:val="0"/>
          <w:numId w:val="12"/>
        </w:numPr>
        <w:ind w:left="284" w:hanging="284"/>
        <w:jc w:val="both"/>
      </w:pPr>
      <w:r w:rsidRPr="00414362">
        <w:t>Za uszkodzenie Przedmiotu umowy, powstałe w trakcie transportu, wniesienia i montażu, a także za uszkodzenia budynku określonego w § 2 ust.1 podczas wniesienia sprzętu odpowiada Wykonawca.</w:t>
      </w:r>
    </w:p>
    <w:p w:rsidR="00B05EF0" w:rsidRDefault="00B05EF0" w:rsidP="00B05EF0">
      <w:pPr>
        <w:pStyle w:val="Stopka1"/>
        <w:tabs>
          <w:tab w:val="left" w:pos="0"/>
        </w:tabs>
        <w:spacing w:line="276" w:lineRule="auto"/>
        <w:ind w:left="720" w:right="426" w:firstLine="0"/>
        <w:jc w:val="center"/>
        <w:rPr>
          <w:b/>
          <w:color w:val="000000"/>
          <w:sz w:val="24"/>
          <w:szCs w:val="24"/>
        </w:rPr>
      </w:pPr>
    </w:p>
    <w:p w:rsidR="00B05EF0" w:rsidRPr="00DB706C" w:rsidRDefault="00F4706F" w:rsidP="00F4706F">
      <w:pPr>
        <w:pStyle w:val="Stopka1"/>
        <w:tabs>
          <w:tab w:val="left" w:pos="0"/>
        </w:tabs>
        <w:spacing w:line="276" w:lineRule="auto"/>
        <w:ind w:left="720" w:right="426" w:firstLine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    </w:t>
      </w:r>
      <w:r w:rsidR="00B05EF0" w:rsidRPr="00DB706C">
        <w:rPr>
          <w:b/>
          <w:color w:val="000000"/>
          <w:sz w:val="24"/>
          <w:szCs w:val="24"/>
        </w:rPr>
        <w:t>§</w:t>
      </w:r>
      <w:r w:rsidR="00B05EF0">
        <w:rPr>
          <w:b/>
          <w:color w:val="000000"/>
          <w:sz w:val="24"/>
          <w:szCs w:val="24"/>
        </w:rPr>
        <w:t xml:space="preserve"> 3</w:t>
      </w:r>
      <w:r>
        <w:rPr>
          <w:b/>
          <w:color w:val="000000"/>
          <w:sz w:val="24"/>
          <w:szCs w:val="24"/>
        </w:rPr>
        <w:t xml:space="preserve"> </w:t>
      </w:r>
      <w:r w:rsidR="00B05EF0" w:rsidRPr="00DB706C">
        <w:rPr>
          <w:b/>
          <w:color w:val="000000"/>
          <w:sz w:val="24"/>
          <w:szCs w:val="24"/>
        </w:rPr>
        <w:t>Termin umowy</w:t>
      </w:r>
    </w:p>
    <w:p w:rsidR="007C6A45" w:rsidRDefault="00F14D48" w:rsidP="00B50C96">
      <w:pPr>
        <w:pStyle w:val="Teksttreci0"/>
        <w:shd w:val="clear" w:color="auto" w:fill="auto"/>
        <w:tabs>
          <w:tab w:val="left" w:pos="0"/>
        </w:tabs>
        <w:spacing w:before="0" w:line="276" w:lineRule="auto"/>
        <w:ind w:left="0" w:right="-2" w:firstLine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B05EF0">
        <w:rPr>
          <w:rFonts w:ascii="Times New Roman" w:hAnsi="Times New Roman"/>
          <w:color w:val="000000"/>
          <w:sz w:val="24"/>
          <w:szCs w:val="24"/>
        </w:rPr>
        <w:t>Realizacja p</w:t>
      </w:r>
      <w:r w:rsidR="00B05EF0" w:rsidRPr="00DB706C">
        <w:rPr>
          <w:rFonts w:ascii="Times New Roman" w:hAnsi="Times New Roman"/>
          <w:color w:val="000000"/>
          <w:sz w:val="24"/>
          <w:szCs w:val="24"/>
        </w:rPr>
        <w:t>rzedmiot</w:t>
      </w:r>
      <w:r w:rsidR="00B05EF0">
        <w:rPr>
          <w:rFonts w:ascii="Times New Roman" w:hAnsi="Times New Roman"/>
          <w:color w:val="000000"/>
          <w:sz w:val="24"/>
          <w:szCs w:val="24"/>
        </w:rPr>
        <w:t>u</w:t>
      </w:r>
      <w:r w:rsidR="00B05EF0" w:rsidRPr="00DB706C">
        <w:rPr>
          <w:rFonts w:ascii="Times New Roman" w:hAnsi="Times New Roman"/>
          <w:color w:val="000000"/>
          <w:sz w:val="24"/>
          <w:szCs w:val="24"/>
        </w:rPr>
        <w:t xml:space="preserve"> umowy </w:t>
      </w:r>
      <w:r w:rsidR="00B05EF0">
        <w:rPr>
          <w:rFonts w:ascii="Times New Roman" w:hAnsi="Times New Roman"/>
          <w:color w:val="000000"/>
          <w:sz w:val="24"/>
          <w:szCs w:val="24"/>
        </w:rPr>
        <w:t xml:space="preserve">nastąpi w terminie </w:t>
      </w:r>
      <w:r w:rsidR="00CF5C9D">
        <w:rPr>
          <w:rFonts w:ascii="Times New Roman" w:hAnsi="Times New Roman"/>
          <w:b/>
          <w:color w:val="000000"/>
          <w:sz w:val="24"/>
          <w:szCs w:val="24"/>
        </w:rPr>
        <w:t xml:space="preserve">do </w:t>
      </w:r>
      <w:r w:rsidR="00414362">
        <w:rPr>
          <w:rFonts w:ascii="Times New Roman" w:hAnsi="Times New Roman"/>
          <w:b/>
          <w:color w:val="000000"/>
          <w:sz w:val="24"/>
          <w:szCs w:val="24"/>
        </w:rPr>
        <w:t>……………………………</w:t>
      </w:r>
    </w:p>
    <w:p w:rsidR="00F14D48" w:rsidRPr="00414362" w:rsidRDefault="00F14D48" w:rsidP="00B50C96">
      <w:pPr>
        <w:pStyle w:val="Teksttreci0"/>
        <w:shd w:val="clear" w:color="auto" w:fill="auto"/>
        <w:tabs>
          <w:tab w:val="left" w:pos="0"/>
        </w:tabs>
        <w:spacing w:before="0" w:line="276" w:lineRule="auto"/>
        <w:ind w:left="0" w:right="-2" w:firstLine="0"/>
      </w:pPr>
      <w:r w:rsidRPr="00414362">
        <w:rPr>
          <w:rFonts w:ascii="Times New Roman" w:hAnsi="Times New Roman"/>
          <w:color w:val="000000"/>
          <w:sz w:val="24"/>
          <w:szCs w:val="24"/>
        </w:rPr>
        <w:lastRenderedPageBreak/>
        <w:t>2.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14362">
        <w:rPr>
          <w:rFonts w:ascii="Times New Roman" w:hAnsi="Times New Roman"/>
          <w:sz w:val="24"/>
          <w:szCs w:val="24"/>
        </w:rPr>
        <w:t>Zamówienie uważa się za wykonane po podpisaniu protokołu odbioru końcowego</w:t>
      </w:r>
      <w:r w:rsidR="00E46C42" w:rsidRPr="00414362">
        <w:rPr>
          <w:rFonts w:ascii="Times New Roman" w:hAnsi="Times New Roman"/>
          <w:sz w:val="24"/>
          <w:szCs w:val="24"/>
        </w:rPr>
        <w:t xml:space="preserve"> bewz uwag i zastrzeżeń</w:t>
      </w:r>
      <w:r w:rsidRPr="00414362">
        <w:rPr>
          <w:rFonts w:ascii="Times New Roman" w:hAnsi="Times New Roman"/>
          <w:sz w:val="24"/>
          <w:szCs w:val="24"/>
        </w:rPr>
        <w:t>.</w:t>
      </w:r>
    </w:p>
    <w:p w:rsidR="007C6A45" w:rsidRPr="00414362" w:rsidRDefault="007C6A45" w:rsidP="007C6A45">
      <w:pPr>
        <w:widowControl/>
        <w:ind w:left="284"/>
        <w:jc w:val="both"/>
        <w:rPr>
          <w:b/>
        </w:rPr>
      </w:pPr>
      <w:bookmarkStart w:id="1" w:name="_GoBack"/>
    </w:p>
    <w:bookmarkEnd w:id="1"/>
    <w:p w:rsidR="00D32B2C" w:rsidRPr="00DB706C" w:rsidRDefault="00D32B2C" w:rsidP="00D32B2C">
      <w:pPr>
        <w:pStyle w:val="Stopka1"/>
        <w:tabs>
          <w:tab w:val="left" w:pos="0"/>
        </w:tabs>
        <w:spacing w:line="276" w:lineRule="auto"/>
        <w:ind w:right="426" w:firstLine="0"/>
        <w:jc w:val="center"/>
        <w:rPr>
          <w:b/>
          <w:color w:val="000000"/>
          <w:sz w:val="24"/>
          <w:szCs w:val="24"/>
        </w:rPr>
      </w:pPr>
      <w:r w:rsidRPr="00DB706C">
        <w:rPr>
          <w:b/>
          <w:color w:val="000000"/>
          <w:sz w:val="24"/>
          <w:szCs w:val="24"/>
        </w:rPr>
        <w:t xml:space="preserve">§ </w:t>
      </w:r>
      <w:r w:rsidR="00B05EF0">
        <w:rPr>
          <w:b/>
          <w:color w:val="000000"/>
          <w:sz w:val="24"/>
          <w:szCs w:val="24"/>
        </w:rPr>
        <w:t>4</w:t>
      </w:r>
      <w:r w:rsidRPr="00DB706C">
        <w:rPr>
          <w:b/>
          <w:color w:val="000000"/>
          <w:sz w:val="24"/>
          <w:szCs w:val="24"/>
        </w:rPr>
        <w:t xml:space="preserve"> Wynagrodzenie</w:t>
      </w:r>
    </w:p>
    <w:p w:rsidR="00D32B2C" w:rsidRDefault="00D32B2C" w:rsidP="00D32B2C">
      <w:pPr>
        <w:pStyle w:val="Stopka1"/>
        <w:numPr>
          <w:ilvl w:val="0"/>
          <w:numId w:val="8"/>
        </w:numPr>
        <w:tabs>
          <w:tab w:val="left" w:pos="426"/>
        </w:tabs>
        <w:spacing w:line="276" w:lineRule="auto"/>
        <w:ind w:left="426" w:right="-2" w:hanging="426"/>
        <w:rPr>
          <w:color w:val="000000"/>
          <w:sz w:val="24"/>
          <w:szCs w:val="24"/>
        </w:rPr>
      </w:pPr>
      <w:r w:rsidRPr="00DB706C">
        <w:rPr>
          <w:color w:val="000000"/>
          <w:sz w:val="24"/>
          <w:szCs w:val="24"/>
        </w:rPr>
        <w:t xml:space="preserve">Za prawidłowe wykonanie przedmiotu umowy Wykonawcy przysługuje wynagrodzenie w    wysokości </w:t>
      </w:r>
      <w:r w:rsidR="00B50C96">
        <w:rPr>
          <w:b/>
          <w:color w:val="000000"/>
          <w:sz w:val="24"/>
          <w:szCs w:val="24"/>
        </w:rPr>
        <w:t>……………………..</w:t>
      </w:r>
      <w:r w:rsidR="00687346">
        <w:rPr>
          <w:color w:val="000000"/>
          <w:sz w:val="24"/>
          <w:szCs w:val="24"/>
        </w:rPr>
        <w:t xml:space="preserve"> złotych brutto (słownie: </w:t>
      </w:r>
      <w:r w:rsidR="00B50C96">
        <w:rPr>
          <w:color w:val="000000"/>
          <w:sz w:val="24"/>
          <w:szCs w:val="24"/>
        </w:rPr>
        <w:t>…………………………………..</w:t>
      </w:r>
      <w:r w:rsidRPr="00DB706C">
        <w:rPr>
          <w:color w:val="000000"/>
          <w:sz w:val="24"/>
          <w:szCs w:val="24"/>
        </w:rPr>
        <w:t xml:space="preserve">), w tym podatek VAT </w:t>
      </w:r>
      <w:r w:rsidR="00687346">
        <w:rPr>
          <w:color w:val="000000"/>
          <w:sz w:val="24"/>
          <w:szCs w:val="24"/>
        </w:rPr>
        <w:t>23</w:t>
      </w:r>
      <w:r w:rsidRPr="00DB706C">
        <w:rPr>
          <w:color w:val="000000"/>
          <w:sz w:val="24"/>
          <w:szCs w:val="24"/>
        </w:rPr>
        <w:t xml:space="preserve">% w wysokości </w:t>
      </w:r>
      <w:r w:rsidR="00B50C96">
        <w:rPr>
          <w:b/>
          <w:color w:val="000000"/>
          <w:sz w:val="24"/>
          <w:szCs w:val="24"/>
        </w:rPr>
        <w:t>………………..</w:t>
      </w:r>
      <w:r w:rsidR="00687346">
        <w:rPr>
          <w:color w:val="000000"/>
          <w:sz w:val="24"/>
          <w:szCs w:val="24"/>
        </w:rPr>
        <w:t xml:space="preserve"> (słownie: </w:t>
      </w:r>
      <w:r w:rsidR="00B50C96">
        <w:rPr>
          <w:color w:val="000000"/>
          <w:sz w:val="24"/>
          <w:szCs w:val="24"/>
        </w:rPr>
        <w:t>…………………………………………………..</w:t>
      </w:r>
      <w:r w:rsidRPr="00DB706C">
        <w:rPr>
          <w:color w:val="000000"/>
          <w:sz w:val="24"/>
          <w:szCs w:val="24"/>
        </w:rPr>
        <w:t xml:space="preserve">), wartość umowy netto wynosi </w:t>
      </w:r>
      <w:r w:rsidR="00B50C96">
        <w:rPr>
          <w:b/>
          <w:color w:val="000000"/>
          <w:sz w:val="24"/>
          <w:szCs w:val="24"/>
        </w:rPr>
        <w:t>……………..</w:t>
      </w:r>
      <w:r w:rsidR="00687346">
        <w:rPr>
          <w:color w:val="000000"/>
          <w:sz w:val="24"/>
          <w:szCs w:val="24"/>
        </w:rPr>
        <w:t xml:space="preserve"> złotych (słownie: </w:t>
      </w:r>
      <w:r w:rsidR="00B50C96">
        <w:rPr>
          <w:color w:val="000000"/>
          <w:sz w:val="24"/>
          <w:szCs w:val="24"/>
        </w:rPr>
        <w:t>………………………………………..</w:t>
      </w:r>
      <w:r w:rsidRPr="00DB706C">
        <w:rPr>
          <w:color w:val="000000"/>
          <w:sz w:val="24"/>
          <w:szCs w:val="24"/>
        </w:rPr>
        <w:t>).</w:t>
      </w:r>
    </w:p>
    <w:p w:rsidR="00D32B2C" w:rsidRPr="00DB706C" w:rsidRDefault="00D32B2C" w:rsidP="00D32B2C">
      <w:pPr>
        <w:pStyle w:val="Stopka1"/>
        <w:numPr>
          <w:ilvl w:val="0"/>
          <w:numId w:val="8"/>
        </w:numPr>
        <w:tabs>
          <w:tab w:val="left" w:pos="426"/>
        </w:tabs>
        <w:spacing w:line="276" w:lineRule="auto"/>
        <w:ind w:left="426" w:right="-2" w:hanging="426"/>
        <w:rPr>
          <w:color w:val="000000"/>
          <w:sz w:val="24"/>
          <w:szCs w:val="24"/>
        </w:rPr>
      </w:pPr>
      <w:r w:rsidRPr="00DB706C">
        <w:rPr>
          <w:sz w:val="24"/>
          <w:szCs w:val="24"/>
        </w:rPr>
        <w:t xml:space="preserve">Wynagrodzenie, o którym mowa w ust. </w:t>
      </w:r>
      <w:r w:rsidRPr="00DB706C">
        <w:rPr>
          <w:spacing w:val="1"/>
          <w:sz w:val="24"/>
          <w:szCs w:val="24"/>
        </w:rPr>
        <w:t>1</w:t>
      </w:r>
      <w:r w:rsidR="005C1FDC">
        <w:rPr>
          <w:spacing w:val="1"/>
          <w:sz w:val="24"/>
          <w:szCs w:val="24"/>
        </w:rPr>
        <w:t xml:space="preserve">, obejmuje wszelkie koszty </w:t>
      </w:r>
      <w:r w:rsidRPr="00DB706C">
        <w:rPr>
          <w:sz w:val="24"/>
          <w:szCs w:val="24"/>
        </w:rPr>
        <w:t xml:space="preserve"> </w:t>
      </w:r>
      <w:r w:rsidR="00F4706F">
        <w:rPr>
          <w:sz w:val="24"/>
          <w:szCs w:val="24"/>
        </w:rPr>
        <w:t>związane z </w:t>
      </w:r>
      <w:r w:rsidRPr="00DB706C">
        <w:rPr>
          <w:sz w:val="24"/>
          <w:szCs w:val="24"/>
        </w:rPr>
        <w:t>wykonanie</w:t>
      </w:r>
      <w:r w:rsidR="005C1FDC">
        <w:rPr>
          <w:sz w:val="24"/>
          <w:szCs w:val="24"/>
        </w:rPr>
        <w:t>m</w:t>
      </w:r>
      <w:r w:rsidRPr="00DB706C">
        <w:rPr>
          <w:sz w:val="24"/>
          <w:szCs w:val="24"/>
        </w:rPr>
        <w:t xml:space="preserve"> przedmiotu umowy</w:t>
      </w:r>
      <w:r w:rsidR="005C1FDC">
        <w:rPr>
          <w:sz w:val="24"/>
          <w:szCs w:val="24"/>
        </w:rPr>
        <w:t xml:space="preserve">, w tym koszty </w:t>
      </w:r>
      <w:r w:rsidR="00F4706F">
        <w:rPr>
          <w:sz w:val="24"/>
          <w:szCs w:val="24"/>
        </w:rPr>
        <w:t xml:space="preserve">montażu i </w:t>
      </w:r>
      <w:r w:rsidR="005C1FDC">
        <w:rPr>
          <w:sz w:val="24"/>
          <w:szCs w:val="24"/>
        </w:rPr>
        <w:t>transportu</w:t>
      </w:r>
      <w:r w:rsidRPr="00DB706C">
        <w:rPr>
          <w:sz w:val="24"/>
          <w:szCs w:val="24"/>
        </w:rPr>
        <w:t xml:space="preserve">. </w:t>
      </w:r>
    </w:p>
    <w:p w:rsidR="00D32B2C" w:rsidRPr="00DB706C" w:rsidRDefault="00D32B2C" w:rsidP="00D32B2C">
      <w:pPr>
        <w:pStyle w:val="Stopka1"/>
        <w:tabs>
          <w:tab w:val="left" w:pos="0"/>
        </w:tabs>
        <w:spacing w:line="276" w:lineRule="auto"/>
        <w:ind w:right="426" w:firstLine="0"/>
        <w:jc w:val="center"/>
        <w:rPr>
          <w:b/>
          <w:color w:val="000000"/>
          <w:sz w:val="24"/>
          <w:szCs w:val="24"/>
        </w:rPr>
      </w:pPr>
    </w:p>
    <w:p w:rsidR="00D32B2C" w:rsidRPr="00DB706C" w:rsidRDefault="00D32B2C" w:rsidP="00D32B2C">
      <w:pPr>
        <w:pStyle w:val="Teksttreci0"/>
        <w:shd w:val="clear" w:color="auto" w:fill="auto"/>
        <w:tabs>
          <w:tab w:val="left" w:pos="0"/>
        </w:tabs>
        <w:spacing w:before="0" w:line="276" w:lineRule="auto"/>
        <w:ind w:left="0" w:right="-2" w:firstLine="0"/>
        <w:rPr>
          <w:rFonts w:ascii="Times New Roman" w:hAnsi="Times New Roman"/>
          <w:color w:val="000000"/>
          <w:sz w:val="24"/>
          <w:szCs w:val="24"/>
        </w:rPr>
      </w:pPr>
    </w:p>
    <w:p w:rsidR="00D32B2C" w:rsidRPr="00DB706C" w:rsidRDefault="00D32B2C" w:rsidP="00D32B2C">
      <w:pPr>
        <w:pStyle w:val="Tekstpodstawowy"/>
        <w:spacing w:after="0" w:line="276" w:lineRule="auto"/>
        <w:jc w:val="center"/>
        <w:rPr>
          <w:b/>
          <w:color w:val="000000"/>
        </w:rPr>
      </w:pPr>
      <w:r w:rsidRPr="00DB706C">
        <w:rPr>
          <w:b/>
          <w:color w:val="000000"/>
        </w:rPr>
        <w:t>§ 5 Warunki płatności</w:t>
      </w:r>
    </w:p>
    <w:p w:rsidR="00D32B2C" w:rsidRPr="00DB706C" w:rsidRDefault="00D32B2C" w:rsidP="00D32B2C">
      <w:pPr>
        <w:pStyle w:val="Default"/>
        <w:numPr>
          <w:ilvl w:val="0"/>
          <w:numId w:val="7"/>
        </w:numPr>
        <w:tabs>
          <w:tab w:val="num" w:pos="360"/>
        </w:tabs>
        <w:spacing w:line="276" w:lineRule="auto"/>
        <w:ind w:left="425" w:right="-2" w:hanging="425"/>
        <w:jc w:val="both"/>
        <w:rPr>
          <w:b/>
        </w:rPr>
      </w:pPr>
      <w:r w:rsidRPr="00DB706C">
        <w:t xml:space="preserve"> Podpisany bez zastrzeżeń i uwag przez Zamawiającego protokół odbioru, stanowi dla Wykonawcy podstawę do wystawienia faktury VAT </w:t>
      </w:r>
      <w:r w:rsidR="0070152B">
        <w:t>za wykonanie przedmiotu umowy</w:t>
      </w:r>
      <w:r w:rsidRPr="00DB706C">
        <w:t>.</w:t>
      </w:r>
      <w:r w:rsidRPr="00DB706C">
        <w:rPr>
          <w:color w:val="auto"/>
        </w:rPr>
        <w:t xml:space="preserve"> </w:t>
      </w:r>
    </w:p>
    <w:p w:rsidR="00D32B2C" w:rsidRPr="00747993" w:rsidRDefault="00D32B2C" w:rsidP="00D32B2C">
      <w:pPr>
        <w:pStyle w:val="Tekstpodstawowy"/>
        <w:numPr>
          <w:ilvl w:val="0"/>
          <w:numId w:val="7"/>
        </w:numPr>
        <w:tabs>
          <w:tab w:val="num" w:pos="360"/>
        </w:tabs>
        <w:spacing w:after="0" w:line="276" w:lineRule="auto"/>
        <w:ind w:left="425" w:right="-2" w:hanging="425"/>
        <w:jc w:val="both"/>
        <w:rPr>
          <w:color w:val="000000"/>
        </w:rPr>
      </w:pPr>
      <w:r w:rsidRPr="00DB706C">
        <w:rPr>
          <w:b/>
          <w:color w:val="000000"/>
        </w:rPr>
        <w:t xml:space="preserve"> </w:t>
      </w:r>
      <w:r w:rsidRPr="00DB706C">
        <w:rPr>
          <w:color w:val="000000"/>
        </w:rPr>
        <w:t xml:space="preserve">Wynagrodzenie, o którym mowa w § </w:t>
      </w:r>
      <w:r w:rsidR="0037247C">
        <w:rPr>
          <w:color w:val="000000"/>
        </w:rPr>
        <w:t>4</w:t>
      </w:r>
      <w:r w:rsidR="0037247C" w:rsidRPr="00DB706C">
        <w:rPr>
          <w:color w:val="000000"/>
        </w:rPr>
        <w:t xml:space="preserve"> </w:t>
      </w:r>
      <w:r w:rsidRPr="00DB706C">
        <w:rPr>
          <w:color w:val="000000"/>
        </w:rPr>
        <w:t>ust. 1 płat</w:t>
      </w:r>
      <w:r w:rsidR="003812F4">
        <w:rPr>
          <w:color w:val="000000"/>
        </w:rPr>
        <w:t>ne będzie przelewem bankowym na </w:t>
      </w:r>
      <w:r w:rsidRPr="00DB706C">
        <w:rPr>
          <w:color w:val="000000"/>
        </w:rPr>
        <w:t xml:space="preserve">rachunek bankowy Wykonawcy wskazany </w:t>
      </w:r>
      <w:r w:rsidR="001D3A54">
        <w:rPr>
          <w:color w:val="000000"/>
        </w:rPr>
        <w:t xml:space="preserve">w </w:t>
      </w:r>
      <w:r w:rsidRPr="00DB706C">
        <w:rPr>
          <w:color w:val="000000"/>
        </w:rPr>
        <w:t xml:space="preserve"> fak</w:t>
      </w:r>
      <w:r w:rsidR="003812F4">
        <w:rPr>
          <w:color w:val="000000"/>
        </w:rPr>
        <w:t xml:space="preserve">turze VAT, w terminie </w:t>
      </w:r>
      <w:r w:rsidR="0040603C">
        <w:rPr>
          <w:color w:val="000000"/>
        </w:rPr>
        <w:t>14</w:t>
      </w:r>
      <w:r w:rsidR="003812F4">
        <w:rPr>
          <w:color w:val="000000"/>
        </w:rPr>
        <w:t xml:space="preserve"> dni od </w:t>
      </w:r>
      <w:r w:rsidRPr="00DB706C">
        <w:rPr>
          <w:color w:val="000000"/>
        </w:rPr>
        <w:t>daty doręczenia do siedziby Zamawiającego prawidłowo wystawionej faktury VAT.</w:t>
      </w:r>
    </w:p>
    <w:p w:rsidR="00747993" w:rsidRPr="00747993" w:rsidRDefault="00747993" w:rsidP="00747993">
      <w:pPr>
        <w:pStyle w:val="Tekstpodstawowy"/>
        <w:numPr>
          <w:ilvl w:val="0"/>
          <w:numId w:val="7"/>
        </w:numPr>
        <w:tabs>
          <w:tab w:val="clear" w:pos="624"/>
          <w:tab w:val="num" w:pos="426"/>
        </w:tabs>
        <w:spacing w:line="276" w:lineRule="auto"/>
        <w:ind w:left="426" w:right="-2" w:hanging="426"/>
        <w:jc w:val="both"/>
        <w:rPr>
          <w:color w:val="000000"/>
        </w:rPr>
      </w:pPr>
      <w:r w:rsidRPr="00747993">
        <w:rPr>
          <w:color w:val="000000"/>
        </w:rPr>
        <w:t>Faktura VAT będzie wystawiona w następujący sposób :</w:t>
      </w:r>
    </w:p>
    <w:p w:rsidR="00BA6C92" w:rsidRPr="00DB706C" w:rsidRDefault="00F4706F" w:rsidP="00747993">
      <w:pPr>
        <w:pStyle w:val="Tekstpodstawowy"/>
        <w:spacing w:after="0" w:line="276" w:lineRule="auto"/>
        <w:ind w:left="624" w:right="-2"/>
        <w:jc w:val="both"/>
        <w:rPr>
          <w:color w:val="000000"/>
        </w:rPr>
      </w:pPr>
      <w:r>
        <w:rPr>
          <w:color w:val="000000"/>
        </w:rPr>
        <w:t xml:space="preserve">- </w:t>
      </w:r>
      <w:r w:rsidR="00747993" w:rsidRPr="00747993">
        <w:rPr>
          <w:b/>
          <w:color w:val="000000"/>
        </w:rPr>
        <w:t>Nabywcą</w:t>
      </w:r>
      <w:r w:rsidR="00747993">
        <w:rPr>
          <w:color w:val="000000"/>
        </w:rPr>
        <w:t xml:space="preserve"> </w:t>
      </w:r>
      <w:r w:rsidR="00747993" w:rsidRPr="00747993">
        <w:rPr>
          <w:color w:val="000000"/>
        </w:rPr>
        <w:t>będzie Gmina Olsztyn, Plac Jana Pawła II 1, 10-101 Olsztyn,</w:t>
      </w:r>
      <w:r w:rsidR="00747993">
        <w:rPr>
          <w:color w:val="000000"/>
        </w:rPr>
        <w:br/>
      </w:r>
      <w:r w:rsidR="00747993" w:rsidRPr="00747993">
        <w:rPr>
          <w:color w:val="000000"/>
        </w:rPr>
        <w:t>NIP:</w:t>
      </w:r>
      <w:r w:rsidR="00747993">
        <w:rPr>
          <w:color w:val="000000"/>
        </w:rPr>
        <w:t> </w:t>
      </w:r>
      <w:r w:rsidR="00747993" w:rsidRPr="00747993">
        <w:rPr>
          <w:color w:val="000000"/>
        </w:rPr>
        <w:t>7393847026 a</w:t>
      </w:r>
      <w:r w:rsidR="00747993">
        <w:rPr>
          <w:color w:val="000000"/>
        </w:rPr>
        <w:t xml:space="preserve"> </w:t>
      </w:r>
      <w:r w:rsidR="00747993" w:rsidRPr="00747993">
        <w:rPr>
          <w:b/>
          <w:color w:val="000000"/>
        </w:rPr>
        <w:t>odbiorcą</w:t>
      </w:r>
      <w:r w:rsidR="00364FAB">
        <w:rPr>
          <w:color w:val="000000"/>
        </w:rPr>
        <w:t xml:space="preserve"> usługi:</w:t>
      </w:r>
      <w:r w:rsidR="00747993" w:rsidRPr="00747993">
        <w:rPr>
          <w:color w:val="000000"/>
        </w:rPr>
        <w:t xml:space="preserve"> Szkoła Podstawowa Nr 33 im.</w:t>
      </w:r>
      <w:r w:rsidR="00747993">
        <w:rPr>
          <w:color w:val="000000"/>
        </w:rPr>
        <w:t> </w:t>
      </w:r>
      <w:r w:rsidR="00747993" w:rsidRPr="00747993">
        <w:rPr>
          <w:color w:val="000000"/>
        </w:rPr>
        <w:t>Funduszu Narodów Zjednoczonych na Rzecz Dzieci UNICEF w Olsztynie, 10-689 Olsztyn,</w:t>
      </w:r>
      <w:r w:rsidR="00747993">
        <w:rPr>
          <w:color w:val="000000"/>
        </w:rPr>
        <w:t xml:space="preserve"> </w:t>
      </w:r>
      <w:r w:rsidR="00747993" w:rsidRPr="00747993">
        <w:rPr>
          <w:color w:val="000000"/>
        </w:rPr>
        <w:t>ul.</w:t>
      </w:r>
      <w:r w:rsidR="00747993">
        <w:rPr>
          <w:color w:val="000000"/>
        </w:rPr>
        <w:t> </w:t>
      </w:r>
      <w:r w:rsidR="00747993" w:rsidRPr="00747993">
        <w:rPr>
          <w:color w:val="000000"/>
        </w:rPr>
        <w:t>Stramkowskiej 13.</w:t>
      </w:r>
    </w:p>
    <w:p w:rsidR="006D71B8" w:rsidRPr="006D71B8" w:rsidRDefault="00D32B2C" w:rsidP="00DB4A77">
      <w:pPr>
        <w:pStyle w:val="Tekstpodstawowy"/>
        <w:numPr>
          <w:ilvl w:val="0"/>
          <w:numId w:val="7"/>
        </w:numPr>
        <w:tabs>
          <w:tab w:val="clear" w:pos="624"/>
          <w:tab w:val="num" w:pos="284"/>
        </w:tabs>
        <w:spacing w:before="120" w:line="276" w:lineRule="auto"/>
        <w:ind w:left="284" w:right="-2" w:hanging="284"/>
        <w:jc w:val="both"/>
        <w:rPr>
          <w:color w:val="000000"/>
        </w:rPr>
      </w:pPr>
      <w:r w:rsidRPr="00DB706C">
        <w:rPr>
          <w:color w:val="000000"/>
        </w:rPr>
        <w:t xml:space="preserve"> Za dzień zapłaty uważa się dzień obciążenia rachunku bankowego Zamawiającego.</w:t>
      </w:r>
    </w:p>
    <w:p w:rsidR="006D71B8" w:rsidRPr="00DB4A77" w:rsidRDefault="006D71B8" w:rsidP="00DB4A77">
      <w:pPr>
        <w:pStyle w:val="Standard"/>
        <w:widowControl w:val="0"/>
        <w:numPr>
          <w:ilvl w:val="0"/>
          <w:numId w:val="7"/>
        </w:numPr>
        <w:tabs>
          <w:tab w:val="clear" w:pos="624"/>
          <w:tab w:val="left" w:pos="0"/>
          <w:tab w:val="num" w:pos="284"/>
        </w:tabs>
        <w:spacing w:before="120"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Zamawiający zobowiązany jest do regulowania wynagrodzenia Wykonawcy przelewem za pośrednictwem metody podzielonej płatności (split payment), tj. w następujący sposób: </w:t>
      </w:r>
      <w:r w:rsidRPr="00DB4A77">
        <w:rPr>
          <w:sz w:val="22"/>
          <w:szCs w:val="22"/>
        </w:rPr>
        <w:t>kwota wynagrodzenia netto będzie regulowana na wskazany przez Wykonawcę w fakturze rachunek bankowy</w:t>
      </w:r>
      <w:r w:rsidR="00364FAB">
        <w:rPr>
          <w:sz w:val="22"/>
          <w:szCs w:val="22"/>
        </w:rPr>
        <w:t xml:space="preserve">, zaś równowartość podatku VAT </w:t>
      </w:r>
      <w:r w:rsidRPr="00DB4A77">
        <w:rPr>
          <w:sz w:val="22"/>
          <w:szCs w:val="22"/>
        </w:rPr>
        <w:t>będzie regulowana Wykonawcy na specjalnie utworzony rachunek bankowy dla podatku VAT. Za datę zapłaty uważa się dzień obciążenia rachunku bankowego Zamawiającego.</w:t>
      </w:r>
    </w:p>
    <w:p w:rsidR="006D71B8" w:rsidRPr="006D71B8" w:rsidRDefault="006D71B8" w:rsidP="00DB4A77">
      <w:pPr>
        <w:pStyle w:val="Tekstpodstawowy"/>
        <w:spacing w:before="120" w:line="276" w:lineRule="auto"/>
        <w:ind w:left="425" w:right="-2" w:hanging="425"/>
        <w:jc w:val="both"/>
        <w:rPr>
          <w:color w:val="000000"/>
        </w:rPr>
      </w:pPr>
      <w:r w:rsidRPr="006D71B8">
        <w:rPr>
          <w:sz w:val="22"/>
          <w:szCs w:val="22"/>
        </w:rPr>
        <w:t>6. Wykonawca oświadcza, iż jest posiadaczem wskazanego przez niego w fakturze rachunku</w:t>
      </w:r>
      <w:r>
        <w:rPr>
          <w:sz w:val="22"/>
          <w:szCs w:val="22"/>
        </w:rPr>
        <w:t xml:space="preserve"> </w:t>
      </w:r>
      <w:r w:rsidRPr="006D71B8">
        <w:rPr>
          <w:sz w:val="22"/>
          <w:szCs w:val="22"/>
        </w:rPr>
        <w:t>bankowego oraz że dla tego rachunku bankowego został utworzony wydzielony rachunek VAT na cele prowadzonej działalności gospodarczej</w:t>
      </w:r>
    </w:p>
    <w:p w:rsidR="00D32B2C" w:rsidRPr="006D71B8" w:rsidRDefault="00D32B2C" w:rsidP="006D71B8">
      <w:pPr>
        <w:pStyle w:val="Tekstpodstawowy"/>
        <w:numPr>
          <w:ilvl w:val="0"/>
          <w:numId w:val="19"/>
        </w:numPr>
        <w:tabs>
          <w:tab w:val="clear" w:pos="482"/>
          <w:tab w:val="num" w:pos="284"/>
        </w:tabs>
        <w:spacing w:after="0" w:line="276" w:lineRule="auto"/>
        <w:ind w:left="284" w:right="-2" w:hanging="284"/>
        <w:jc w:val="both"/>
        <w:rPr>
          <w:color w:val="000000"/>
        </w:rPr>
      </w:pPr>
      <w:r w:rsidRPr="006D71B8">
        <w:rPr>
          <w:color w:val="000000"/>
        </w:rPr>
        <w:t xml:space="preserve">Zamawiający jest uprawniony do potrącenia kar umownych, o których mowa w § 8 umowy, z wynagrodzenia należnego Wykonawcy na podstawie umowy, </w:t>
      </w:r>
      <w:r w:rsidR="001D3A54" w:rsidRPr="006D71B8">
        <w:rPr>
          <w:color w:val="000000"/>
        </w:rPr>
        <w:t xml:space="preserve">nawet jeśli kary te nie są jeszcze wymagalne, </w:t>
      </w:r>
      <w:r w:rsidRPr="006D71B8">
        <w:rPr>
          <w:color w:val="000000"/>
        </w:rPr>
        <w:t xml:space="preserve">na co Wykonawca wyraża zgodę. </w:t>
      </w:r>
    </w:p>
    <w:p w:rsidR="00D32B2C" w:rsidRPr="00DB706C" w:rsidRDefault="00D32B2C" w:rsidP="006D71B8">
      <w:pPr>
        <w:pStyle w:val="Tekstpodstawowy"/>
        <w:numPr>
          <w:ilvl w:val="0"/>
          <w:numId w:val="19"/>
        </w:numPr>
        <w:tabs>
          <w:tab w:val="num" w:pos="624"/>
        </w:tabs>
        <w:spacing w:after="0" w:line="276" w:lineRule="auto"/>
        <w:ind w:left="425" w:right="-2" w:hanging="425"/>
        <w:jc w:val="both"/>
        <w:rPr>
          <w:color w:val="000000"/>
        </w:rPr>
      </w:pPr>
      <w:r w:rsidRPr="00DB706C">
        <w:rPr>
          <w:color w:val="000000"/>
        </w:rPr>
        <w:t xml:space="preserve"> Wykonawca nie może dokonać cesji wierzytelności z ty</w:t>
      </w:r>
      <w:r w:rsidR="0070152B">
        <w:rPr>
          <w:color w:val="000000"/>
        </w:rPr>
        <w:t>tułu należnego wynagrodzenia na </w:t>
      </w:r>
      <w:r w:rsidRPr="00DB706C">
        <w:rPr>
          <w:color w:val="000000"/>
        </w:rPr>
        <w:t xml:space="preserve">rzecz osoby trzeciej bez uprzedniej pisemnej zgody Zamawiającego. </w:t>
      </w:r>
    </w:p>
    <w:p w:rsidR="00D32B2C" w:rsidRPr="00DB706C" w:rsidRDefault="00D32B2C" w:rsidP="00D32B2C">
      <w:pPr>
        <w:pStyle w:val="Tekstpodstawowy"/>
        <w:spacing w:after="0" w:line="276" w:lineRule="auto"/>
        <w:ind w:left="425" w:right="-2"/>
        <w:jc w:val="both"/>
        <w:rPr>
          <w:color w:val="000000"/>
        </w:rPr>
      </w:pPr>
    </w:p>
    <w:p w:rsidR="00D32B2C" w:rsidRPr="00DB706C" w:rsidRDefault="00D32B2C" w:rsidP="00D32B2C">
      <w:pPr>
        <w:pStyle w:val="Tekstpodstawowy"/>
        <w:spacing w:after="0" w:line="276" w:lineRule="auto"/>
        <w:jc w:val="center"/>
        <w:rPr>
          <w:b/>
        </w:rPr>
      </w:pPr>
      <w:r w:rsidRPr="00DB706C">
        <w:rPr>
          <w:b/>
        </w:rPr>
        <w:t>§ 6 Odbiór</w:t>
      </w:r>
    </w:p>
    <w:p w:rsidR="00D32B2C" w:rsidRPr="00DB706C" w:rsidRDefault="00D32B2C" w:rsidP="00D32B2C">
      <w:pPr>
        <w:pStyle w:val="Tekstpodstawowy"/>
        <w:numPr>
          <w:ilvl w:val="0"/>
          <w:numId w:val="10"/>
        </w:numPr>
        <w:spacing w:after="0" w:line="276" w:lineRule="auto"/>
        <w:ind w:left="425" w:hanging="425"/>
        <w:jc w:val="both"/>
        <w:rPr>
          <w:color w:val="000000"/>
        </w:rPr>
      </w:pPr>
      <w:r w:rsidRPr="00DB706C">
        <w:rPr>
          <w:color w:val="000000"/>
        </w:rPr>
        <w:t xml:space="preserve">Odbiór przedmiotu umowy nastąpi </w:t>
      </w:r>
      <w:r w:rsidR="001D3A54">
        <w:rPr>
          <w:color w:val="000000"/>
        </w:rPr>
        <w:t xml:space="preserve">pod adresem wskazanym w § </w:t>
      </w:r>
      <w:r w:rsidR="00C96EA4">
        <w:rPr>
          <w:color w:val="000000"/>
        </w:rPr>
        <w:t xml:space="preserve">2 </w:t>
      </w:r>
      <w:r w:rsidR="001D3A54">
        <w:rPr>
          <w:color w:val="000000"/>
        </w:rPr>
        <w:t xml:space="preserve">ust. </w:t>
      </w:r>
      <w:r w:rsidR="00C96EA4">
        <w:rPr>
          <w:color w:val="000000"/>
        </w:rPr>
        <w:t xml:space="preserve">1 </w:t>
      </w:r>
      <w:r w:rsidR="001D3A54">
        <w:rPr>
          <w:color w:val="000000"/>
        </w:rPr>
        <w:t>umowy.</w:t>
      </w:r>
    </w:p>
    <w:p w:rsidR="00D32B2C" w:rsidRPr="00DB706C" w:rsidRDefault="00D32B2C" w:rsidP="00D32B2C">
      <w:pPr>
        <w:pStyle w:val="Tekstpodstawowy"/>
        <w:numPr>
          <w:ilvl w:val="0"/>
          <w:numId w:val="10"/>
        </w:numPr>
        <w:spacing w:after="0" w:line="276" w:lineRule="auto"/>
        <w:ind w:left="425" w:hanging="425"/>
        <w:jc w:val="both"/>
        <w:rPr>
          <w:color w:val="000000"/>
        </w:rPr>
      </w:pPr>
      <w:r w:rsidRPr="00DB706C">
        <w:rPr>
          <w:color w:val="000000"/>
        </w:rPr>
        <w:lastRenderedPageBreak/>
        <w:t xml:space="preserve">Zamawiający ma prawo odmówić odbioru przedmiotu umowy w przypadku stwierdzenia niezgodności lub </w:t>
      </w:r>
      <w:r w:rsidR="00CF5C9D">
        <w:rPr>
          <w:color w:val="000000"/>
        </w:rPr>
        <w:t>nieprawidłowości w wykonaniu</w:t>
      </w:r>
      <w:r w:rsidR="00CF5C9D" w:rsidRPr="00DB706C">
        <w:rPr>
          <w:color w:val="000000"/>
        </w:rPr>
        <w:t xml:space="preserve"> </w:t>
      </w:r>
      <w:r w:rsidRPr="00DB706C">
        <w:rPr>
          <w:color w:val="000000"/>
        </w:rPr>
        <w:t xml:space="preserve">przedmiotu umowy oraz </w:t>
      </w:r>
      <w:r w:rsidR="001D3A54">
        <w:rPr>
          <w:color w:val="000000"/>
        </w:rPr>
        <w:t xml:space="preserve">żądać </w:t>
      </w:r>
      <w:r w:rsidR="00304044">
        <w:rPr>
          <w:color w:val="000000"/>
        </w:rPr>
        <w:t>prawidłowego</w:t>
      </w:r>
      <w:r w:rsidR="00CF5C9D">
        <w:rPr>
          <w:color w:val="000000"/>
        </w:rPr>
        <w:t xml:space="preserve"> </w:t>
      </w:r>
      <w:r w:rsidR="00CF5C9D" w:rsidRPr="00DB706C">
        <w:rPr>
          <w:color w:val="000000"/>
        </w:rPr>
        <w:t xml:space="preserve"> </w:t>
      </w:r>
      <w:r w:rsidR="00304044">
        <w:rPr>
          <w:color w:val="000000"/>
        </w:rPr>
        <w:t xml:space="preserve">wykonania </w:t>
      </w:r>
      <w:r w:rsidR="00CF5C9D" w:rsidRPr="00DB706C">
        <w:rPr>
          <w:color w:val="000000"/>
        </w:rPr>
        <w:t>przedmi</w:t>
      </w:r>
      <w:r w:rsidR="00CF5C9D">
        <w:rPr>
          <w:color w:val="000000"/>
        </w:rPr>
        <w:t>o</w:t>
      </w:r>
      <w:r w:rsidR="00304044">
        <w:rPr>
          <w:color w:val="000000"/>
        </w:rPr>
        <w:t xml:space="preserve">tu </w:t>
      </w:r>
      <w:r w:rsidRPr="00DB706C">
        <w:rPr>
          <w:color w:val="000000"/>
        </w:rPr>
        <w:t>umowy. W taki przypadku procedura odbioru zostanie przepr</w:t>
      </w:r>
      <w:r w:rsidR="0070152B">
        <w:rPr>
          <w:color w:val="000000"/>
        </w:rPr>
        <w:t>owadzona ponownie, stosownie do </w:t>
      </w:r>
      <w:r w:rsidRPr="00DB706C">
        <w:rPr>
          <w:color w:val="000000"/>
        </w:rPr>
        <w:t xml:space="preserve">postanowień niniejszego paragrafu. </w:t>
      </w:r>
    </w:p>
    <w:p w:rsidR="00D32B2C" w:rsidRPr="00DB706C" w:rsidRDefault="00D32B2C" w:rsidP="00D32B2C">
      <w:pPr>
        <w:pStyle w:val="Tekstpodstawowy"/>
        <w:numPr>
          <w:ilvl w:val="0"/>
          <w:numId w:val="10"/>
        </w:numPr>
        <w:spacing w:after="0" w:line="276" w:lineRule="auto"/>
        <w:ind w:left="425" w:hanging="425"/>
        <w:jc w:val="both"/>
        <w:rPr>
          <w:color w:val="000000"/>
        </w:rPr>
      </w:pPr>
      <w:r w:rsidRPr="00DB706C">
        <w:rPr>
          <w:color w:val="000000"/>
        </w:rPr>
        <w:t>Za datę wykonania umowy uznaje się datę podpisania pr</w:t>
      </w:r>
      <w:r w:rsidR="0070152B">
        <w:rPr>
          <w:color w:val="000000"/>
        </w:rPr>
        <w:t>otokołu odbioru przez Strony, w </w:t>
      </w:r>
      <w:r w:rsidRPr="00DB706C">
        <w:rPr>
          <w:color w:val="000000"/>
        </w:rPr>
        <w:t xml:space="preserve">tym bez uwag i zastrzeżeń ze strony Zamawiającego. </w:t>
      </w:r>
    </w:p>
    <w:p w:rsidR="00D32B2C" w:rsidRPr="00DB706C" w:rsidRDefault="00D32B2C" w:rsidP="00D32B2C">
      <w:pPr>
        <w:pStyle w:val="Tekstpodstawowy"/>
        <w:spacing w:after="0" w:line="276" w:lineRule="auto"/>
        <w:ind w:left="425"/>
        <w:jc w:val="both"/>
        <w:rPr>
          <w:color w:val="000000"/>
        </w:rPr>
      </w:pPr>
    </w:p>
    <w:p w:rsidR="00DB4A77" w:rsidRDefault="00DB4A77" w:rsidP="00D32B2C">
      <w:pPr>
        <w:pStyle w:val="Tekstpodstawowy"/>
        <w:spacing w:after="0" w:line="276" w:lineRule="auto"/>
        <w:jc w:val="center"/>
        <w:rPr>
          <w:b/>
          <w:color w:val="000000"/>
        </w:rPr>
      </w:pPr>
    </w:p>
    <w:p w:rsidR="00D32B2C" w:rsidRPr="00DB706C" w:rsidRDefault="00D32B2C" w:rsidP="00D32B2C">
      <w:pPr>
        <w:pStyle w:val="Tekstpodstawowy"/>
        <w:spacing w:after="0" w:line="276" w:lineRule="auto"/>
        <w:jc w:val="center"/>
        <w:rPr>
          <w:b/>
          <w:color w:val="000000"/>
        </w:rPr>
      </w:pPr>
      <w:r w:rsidRPr="00DB706C">
        <w:rPr>
          <w:b/>
          <w:color w:val="000000"/>
        </w:rPr>
        <w:t xml:space="preserve">§ 7 Gwarancja </w:t>
      </w:r>
    </w:p>
    <w:p w:rsidR="00D32B2C" w:rsidRPr="00DB706C" w:rsidRDefault="00D32B2C" w:rsidP="00D32B2C">
      <w:pPr>
        <w:pStyle w:val="Tekstpodstawowy"/>
        <w:numPr>
          <w:ilvl w:val="0"/>
          <w:numId w:val="9"/>
        </w:numPr>
        <w:spacing w:after="0" w:line="276" w:lineRule="auto"/>
        <w:ind w:left="425" w:hanging="425"/>
        <w:jc w:val="both"/>
        <w:rPr>
          <w:color w:val="000000"/>
        </w:rPr>
      </w:pPr>
      <w:r w:rsidRPr="00DB706C">
        <w:rPr>
          <w:color w:val="000000"/>
        </w:rPr>
        <w:t xml:space="preserve">Wykonawca udziela Zamawiającemu w ramach wynagrodzenia, o którym mowa w § </w:t>
      </w:r>
      <w:r w:rsidR="0037247C">
        <w:rPr>
          <w:color w:val="000000"/>
        </w:rPr>
        <w:t>4</w:t>
      </w:r>
      <w:r w:rsidR="0037247C" w:rsidRPr="00DB706C">
        <w:rPr>
          <w:color w:val="000000"/>
        </w:rPr>
        <w:t xml:space="preserve"> </w:t>
      </w:r>
      <w:r w:rsidRPr="00DB706C">
        <w:rPr>
          <w:color w:val="000000"/>
        </w:rPr>
        <w:t>ust. 1 umowy, gwarancj</w:t>
      </w:r>
      <w:r w:rsidR="00CB6A90">
        <w:rPr>
          <w:color w:val="000000"/>
        </w:rPr>
        <w:t>i</w:t>
      </w:r>
      <w:r w:rsidRPr="00DB706C">
        <w:rPr>
          <w:color w:val="000000"/>
        </w:rPr>
        <w:t xml:space="preserve"> </w:t>
      </w:r>
      <w:r w:rsidR="0070152B">
        <w:rPr>
          <w:color w:val="000000"/>
        </w:rPr>
        <w:t xml:space="preserve">na okres </w:t>
      </w:r>
      <w:r w:rsidR="00304044">
        <w:rPr>
          <w:color w:val="000000"/>
        </w:rPr>
        <w:t>… </w:t>
      </w:r>
      <w:r w:rsidRPr="00DB706C">
        <w:rPr>
          <w:color w:val="000000"/>
        </w:rPr>
        <w:t>miesięcy</w:t>
      </w:r>
      <w:r w:rsidR="0040603C">
        <w:rPr>
          <w:color w:val="000000"/>
        </w:rPr>
        <w:t xml:space="preserve">, </w:t>
      </w:r>
      <w:r w:rsidRPr="00DB706C">
        <w:rPr>
          <w:color w:val="000000"/>
        </w:rPr>
        <w:t xml:space="preserve">liczonych od dnia podpisania protokołu odbioru bez uwag i </w:t>
      </w:r>
      <w:r w:rsidR="0070152B">
        <w:rPr>
          <w:color w:val="000000"/>
        </w:rPr>
        <w:t>zastrzeżeń ze </w:t>
      </w:r>
      <w:r w:rsidRPr="00DB706C">
        <w:rPr>
          <w:color w:val="000000"/>
        </w:rPr>
        <w:t>strony Zamawiającego</w:t>
      </w:r>
      <w:r w:rsidR="0040603C">
        <w:rPr>
          <w:color w:val="000000"/>
        </w:rPr>
        <w:t xml:space="preserve"> </w:t>
      </w:r>
      <w:r w:rsidRPr="00DB706C">
        <w:rPr>
          <w:color w:val="000000"/>
        </w:rPr>
        <w:t xml:space="preserve">. </w:t>
      </w:r>
    </w:p>
    <w:p w:rsidR="00CB6A90" w:rsidRDefault="00CB6A90" w:rsidP="00D32B2C">
      <w:pPr>
        <w:pStyle w:val="Tekstpodstawowy"/>
        <w:numPr>
          <w:ilvl w:val="0"/>
          <w:numId w:val="9"/>
        </w:numPr>
        <w:spacing w:after="0" w:line="276" w:lineRule="auto"/>
        <w:ind w:left="425" w:hanging="425"/>
        <w:jc w:val="both"/>
        <w:rPr>
          <w:color w:val="000000"/>
        </w:rPr>
      </w:pPr>
      <w:r>
        <w:rPr>
          <w:color w:val="000000"/>
        </w:rPr>
        <w:t xml:space="preserve">Niezależnie od powyższego Wykonawca wyda Zamawiającemu karty gwarancyjne </w:t>
      </w:r>
      <w:r w:rsidR="00C96EA4">
        <w:rPr>
          <w:color w:val="000000"/>
        </w:rPr>
        <w:t>dla przedmiotu zamówienia</w:t>
      </w:r>
      <w:r>
        <w:rPr>
          <w:color w:val="000000"/>
        </w:rPr>
        <w:t>.</w:t>
      </w:r>
    </w:p>
    <w:p w:rsidR="008B6185" w:rsidRPr="00FC3AC5" w:rsidRDefault="00D32B2C" w:rsidP="00D32B2C">
      <w:pPr>
        <w:pStyle w:val="Tekstpodstawowy"/>
        <w:numPr>
          <w:ilvl w:val="0"/>
          <w:numId w:val="9"/>
        </w:numPr>
        <w:spacing w:after="0" w:line="276" w:lineRule="auto"/>
        <w:ind w:left="425" w:hanging="425"/>
        <w:jc w:val="both"/>
      </w:pPr>
      <w:r w:rsidRPr="00FC3AC5">
        <w:t xml:space="preserve">Po stwierdzeniu wady Zamawiający wyznaczy Wykonawcy termin jej usunięcia, jednak  nie dłuższy niż 14 dni od dnia powiadomienia o wadzie. </w:t>
      </w:r>
      <w:r w:rsidR="005175B6" w:rsidRPr="00FC3AC5">
        <w:t>Usunięcie w</w:t>
      </w:r>
      <w:r w:rsidR="008B6185" w:rsidRPr="00FC3AC5">
        <w:t xml:space="preserve">ady nastąpi poprzez </w:t>
      </w:r>
      <w:r w:rsidR="005175B6" w:rsidRPr="00FC3AC5">
        <w:t xml:space="preserve">wymianę </w:t>
      </w:r>
      <w:r w:rsidR="00304044" w:rsidRPr="00FC3AC5">
        <w:t xml:space="preserve">wadliwych </w:t>
      </w:r>
      <w:r w:rsidR="008B6185" w:rsidRPr="00FC3AC5">
        <w:t>wykładzin.</w:t>
      </w:r>
      <w:r w:rsidR="00304044" w:rsidRPr="00FC3AC5">
        <w:t xml:space="preserve"> </w:t>
      </w:r>
    </w:p>
    <w:p w:rsidR="00D32B2C" w:rsidRPr="00DB706C" w:rsidRDefault="00D32B2C" w:rsidP="00D32B2C">
      <w:pPr>
        <w:pStyle w:val="Tekstpodstawowy"/>
        <w:numPr>
          <w:ilvl w:val="0"/>
          <w:numId w:val="9"/>
        </w:numPr>
        <w:spacing w:after="0" w:line="276" w:lineRule="auto"/>
        <w:ind w:left="425" w:hanging="425"/>
        <w:jc w:val="both"/>
        <w:rPr>
          <w:color w:val="000000"/>
        </w:rPr>
      </w:pPr>
      <w:r w:rsidRPr="00DB706C">
        <w:rPr>
          <w:color w:val="000000"/>
        </w:rPr>
        <w:t>Usunięcie wady zostanie potwierdzone protokolarnie przez Strony.</w:t>
      </w:r>
    </w:p>
    <w:p w:rsidR="00D32B2C" w:rsidRPr="00DB706C" w:rsidRDefault="005175B6" w:rsidP="00D32B2C">
      <w:pPr>
        <w:pStyle w:val="Tekstpodstawowy"/>
        <w:numPr>
          <w:ilvl w:val="0"/>
          <w:numId w:val="9"/>
        </w:numPr>
        <w:spacing w:after="0" w:line="276" w:lineRule="auto"/>
        <w:ind w:left="425" w:hanging="425"/>
        <w:jc w:val="both"/>
        <w:rPr>
          <w:color w:val="000000"/>
        </w:rPr>
      </w:pPr>
      <w:r>
        <w:rPr>
          <w:color w:val="000000"/>
        </w:rPr>
        <w:t xml:space="preserve">Okres obowiązywania </w:t>
      </w:r>
      <w:r w:rsidR="00D32B2C" w:rsidRPr="00DB706C">
        <w:rPr>
          <w:color w:val="000000"/>
        </w:rPr>
        <w:t xml:space="preserve"> gwarancji ulega przedłużeniu o czas</w:t>
      </w:r>
      <w:r w:rsidR="00CB6A90">
        <w:rPr>
          <w:color w:val="000000"/>
        </w:rPr>
        <w:t xml:space="preserve"> od zgłoszenia do</w:t>
      </w:r>
      <w:r w:rsidR="00D32B2C" w:rsidRPr="00DB706C">
        <w:rPr>
          <w:color w:val="000000"/>
        </w:rPr>
        <w:t xml:space="preserve"> usunięcia wady. </w:t>
      </w:r>
    </w:p>
    <w:p w:rsidR="00D32B2C" w:rsidRPr="00DB706C" w:rsidRDefault="00D32B2C" w:rsidP="00D32B2C">
      <w:pPr>
        <w:pStyle w:val="Teksttreci0"/>
        <w:shd w:val="clear" w:color="auto" w:fill="auto"/>
        <w:tabs>
          <w:tab w:val="left" w:pos="0"/>
          <w:tab w:val="left" w:pos="730"/>
        </w:tabs>
        <w:spacing w:before="0" w:line="276" w:lineRule="auto"/>
        <w:ind w:left="0" w:right="23" w:firstLine="0"/>
        <w:rPr>
          <w:rFonts w:ascii="Times New Roman" w:hAnsi="Times New Roman"/>
          <w:color w:val="000000"/>
          <w:sz w:val="24"/>
          <w:szCs w:val="24"/>
        </w:rPr>
      </w:pPr>
    </w:p>
    <w:p w:rsidR="00D32B2C" w:rsidRPr="00DB706C" w:rsidRDefault="00D32B2C" w:rsidP="00D32B2C">
      <w:pPr>
        <w:pStyle w:val="Teksttreci0"/>
        <w:shd w:val="clear" w:color="auto" w:fill="auto"/>
        <w:tabs>
          <w:tab w:val="left" w:pos="0"/>
          <w:tab w:val="left" w:pos="730"/>
        </w:tabs>
        <w:spacing w:before="0" w:line="276" w:lineRule="auto"/>
        <w:ind w:right="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B706C">
        <w:rPr>
          <w:rFonts w:ascii="Times New Roman" w:hAnsi="Times New Roman"/>
          <w:b/>
          <w:color w:val="000000"/>
          <w:sz w:val="24"/>
          <w:szCs w:val="24"/>
        </w:rPr>
        <w:t>§ 8 Kary umowne</w:t>
      </w:r>
    </w:p>
    <w:p w:rsidR="00D32B2C" w:rsidRPr="00DB706C" w:rsidRDefault="00D32B2C" w:rsidP="00B526A5">
      <w:pPr>
        <w:numPr>
          <w:ilvl w:val="0"/>
          <w:numId w:val="17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color w:val="000000"/>
          <w:lang w:eastAsia="or-IN" w:bidi="or-IN"/>
        </w:rPr>
      </w:pPr>
      <w:r w:rsidRPr="00DB706C">
        <w:rPr>
          <w:color w:val="000000"/>
          <w:lang w:eastAsia="or-IN" w:bidi="or-IN"/>
        </w:rPr>
        <w:t>Wykonawca zapłaci Zamawiaj</w:t>
      </w:r>
      <w:r w:rsidRPr="00DB706C">
        <w:rPr>
          <w:rFonts w:eastAsia="TimesNewRoman"/>
          <w:color w:val="000000"/>
          <w:lang w:eastAsia="or-IN" w:bidi="or-IN"/>
        </w:rPr>
        <w:t>ą</w:t>
      </w:r>
      <w:r w:rsidRPr="00DB706C">
        <w:rPr>
          <w:color w:val="000000"/>
          <w:lang w:eastAsia="or-IN" w:bidi="or-IN"/>
        </w:rPr>
        <w:t>cemu kary umowne:</w:t>
      </w:r>
      <w:r w:rsidRPr="00DB706C">
        <w:rPr>
          <w:color w:val="000000"/>
          <w:lang w:eastAsia="or-IN" w:bidi="or-IN"/>
        </w:rPr>
        <w:tab/>
      </w:r>
    </w:p>
    <w:p w:rsidR="00D32B2C" w:rsidRPr="00DB706C" w:rsidRDefault="00D32B2C" w:rsidP="00B526A5">
      <w:pPr>
        <w:autoSpaceDE w:val="0"/>
        <w:spacing w:line="276" w:lineRule="auto"/>
        <w:ind w:left="426"/>
        <w:jc w:val="both"/>
        <w:rPr>
          <w:color w:val="000000"/>
        </w:rPr>
      </w:pPr>
      <w:r w:rsidRPr="00DB706C">
        <w:rPr>
          <w:color w:val="000000"/>
        </w:rPr>
        <w:t xml:space="preserve">a) za </w:t>
      </w:r>
      <w:r w:rsidR="00B526A5">
        <w:rPr>
          <w:color w:val="000000"/>
        </w:rPr>
        <w:t>zwłokę</w:t>
      </w:r>
      <w:r w:rsidR="00B526A5" w:rsidRPr="00DB706C">
        <w:rPr>
          <w:color w:val="000000"/>
        </w:rPr>
        <w:t xml:space="preserve"> </w:t>
      </w:r>
      <w:r w:rsidRPr="00DB706C">
        <w:rPr>
          <w:color w:val="000000"/>
        </w:rPr>
        <w:t xml:space="preserve">w realizacji przedmiotu umowy w wysokości </w:t>
      </w:r>
      <w:r w:rsidRPr="00DB706C">
        <w:rPr>
          <w:b/>
          <w:color w:val="000000"/>
        </w:rPr>
        <w:t>0,1%</w:t>
      </w:r>
      <w:r w:rsidRPr="00DB706C">
        <w:rPr>
          <w:color w:val="000000"/>
        </w:rPr>
        <w:t xml:space="preserve"> wynagrodzenia umownego brutto, o którym mowa w </w:t>
      </w:r>
      <w:r w:rsidRPr="00DB706C">
        <w:rPr>
          <w:bCs/>
          <w:color w:val="000000"/>
          <w:lang w:eastAsia="or-IN" w:bidi="or-IN"/>
        </w:rPr>
        <w:t xml:space="preserve">§ </w:t>
      </w:r>
      <w:r w:rsidR="0037247C">
        <w:rPr>
          <w:bCs/>
          <w:color w:val="000000"/>
          <w:lang w:eastAsia="or-IN" w:bidi="or-IN"/>
        </w:rPr>
        <w:t>4</w:t>
      </w:r>
      <w:r w:rsidR="0037247C" w:rsidRPr="00DB706C">
        <w:rPr>
          <w:color w:val="000000"/>
        </w:rPr>
        <w:t xml:space="preserve"> </w:t>
      </w:r>
      <w:r w:rsidRPr="00DB706C">
        <w:rPr>
          <w:color w:val="000000"/>
        </w:rPr>
        <w:t xml:space="preserve">ust. 1 </w:t>
      </w:r>
      <w:r w:rsidR="00EB533E" w:rsidRPr="00DB706C">
        <w:rPr>
          <w:color w:val="000000"/>
        </w:rPr>
        <w:t xml:space="preserve">umowy </w:t>
      </w:r>
      <w:r w:rsidRPr="00DB706C">
        <w:rPr>
          <w:color w:val="000000"/>
        </w:rPr>
        <w:t xml:space="preserve">za każdy rozpoczęty dzień </w:t>
      </w:r>
      <w:r w:rsidR="00B526A5">
        <w:rPr>
          <w:color w:val="000000"/>
        </w:rPr>
        <w:t>zwłoki</w:t>
      </w:r>
      <w:r w:rsidRPr="00DB706C">
        <w:rPr>
          <w:color w:val="000000"/>
        </w:rPr>
        <w:t xml:space="preserve">, po upływie terminu wynikającego z § </w:t>
      </w:r>
      <w:r w:rsidR="0037247C">
        <w:rPr>
          <w:color w:val="000000"/>
        </w:rPr>
        <w:t>3</w:t>
      </w:r>
      <w:r w:rsidR="0037247C" w:rsidRPr="00DB706C">
        <w:rPr>
          <w:color w:val="000000"/>
        </w:rPr>
        <w:t xml:space="preserve"> </w:t>
      </w:r>
      <w:r w:rsidR="00EB533E" w:rsidRPr="00DB706C">
        <w:rPr>
          <w:color w:val="000000"/>
        </w:rPr>
        <w:t>umowy</w:t>
      </w:r>
      <w:r w:rsidRPr="00DB706C">
        <w:rPr>
          <w:color w:val="000000"/>
        </w:rPr>
        <w:t>;</w:t>
      </w:r>
    </w:p>
    <w:p w:rsidR="00D32B2C" w:rsidRPr="008B6185" w:rsidRDefault="00D32B2C" w:rsidP="00B526A5">
      <w:pPr>
        <w:autoSpaceDE w:val="0"/>
        <w:spacing w:line="276" w:lineRule="auto"/>
        <w:ind w:left="426"/>
        <w:jc w:val="both"/>
        <w:rPr>
          <w:lang w:eastAsia="or-IN" w:bidi="or-IN"/>
        </w:rPr>
      </w:pPr>
      <w:r w:rsidRPr="00DB706C">
        <w:rPr>
          <w:color w:val="000000"/>
        </w:rPr>
        <w:t>b</w:t>
      </w:r>
      <w:r w:rsidR="008B6185">
        <w:t xml:space="preserve">) </w:t>
      </w:r>
      <w:r w:rsidRPr="008B6185">
        <w:t xml:space="preserve">z tytułu odstąpienia od umowy przez Zamawiającego </w:t>
      </w:r>
      <w:r w:rsidR="00364FAB" w:rsidRPr="008B6185">
        <w:t xml:space="preserve">lub Wykonawcę </w:t>
      </w:r>
      <w:r w:rsidRPr="008B6185">
        <w:t xml:space="preserve">z przyczyn leżących po stronie Wykonawcy w wysokości </w:t>
      </w:r>
      <w:r w:rsidRPr="008B6185">
        <w:rPr>
          <w:b/>
        </w:rPr>
        <w:t xml:space="preserve">10% </w:t>
      </w:r>
      <w:r w:rsidRPr="008B6185">
        <w:t xml:space="preserve">wynagrodzenia umownego brutto, o którym mowa w </w:t>
      </w:r>
      <w:r w:rsidRPr="008B6185">
        <w:rPr>
          <w:bCs/>
          <w:lang w:eastAsia="or-IN" w:bidi="or-IN"/>
        </w:rPr>
        <w:t xml:space="preserve">§ </w:t>
      </w:r>
      <w:r w:rsidR="0037247C" w:rsidRPr="008B6185">
        <w:rPr>
          <w:bCs/>
          <w:lang w:eastAsia="or-IN" w:bidi="or-IN"/>
        </w:rPr>
        <w:t>4</w:t>
      </w:r>
      <w:r w:rsidR="0037247C" w:rsidRPr="008B6185">
        <w:t xml:space="preserve"> </w:t>
      </w:r>
      <w:r w:rsidRPr="008B6185">
        <w:t>ust. 1</w:t>
      </w:r>
      <w:r w:rsidR="00EB533E" w:rsidRPr="008B6185">
        <w:t xml:space="preserve"> umowy</w:t>
      </w:r>
      <w:r w:rsidRPr="008B6185">
        <w:t>;</w:t>
      </w:r>
    </w:p>
    <w:p w:rsidR="00D32B2C" w:rsidRPr="00DB706C" w:rsidRDefault="00D32B2C" w:rsidP="00B526A5">
      <w:pPr>
        <w:autoSpaceDE w:val="0"/>
        <w:spacing w:line="276" w:lineRule="auto"/>
        <w:ind w:left="426"/>
        <w:jc w:val="both"/>
        <w:rPr>
          <w:color w:val="000000"/>
          <w:highlight w:val="red"/>
          <w:lang w:eastAsia="or-IN" w:bidi="or-IN"/>
        </w:rPr>
      </w:pPr>
      <w:r w:rsidRPr="00DB706C">
        <w:rPr>
          <w:color w:val="000000"/>
        </w:rPr>
        <w:t xml:space="preserve">c)  za </w:t>
      </w:r>
      <w:r w:rsidR="00B526A5">
        <w:rPr>
          <w:color w:val="000000"/>
        </w:rPr>
        <w:t>zwłokę</w:t>
      </w:r>
      <w:r w:rsidR="00B526A5" w:rsidRPr="00DB706C">
        <w:rPr>
          <w:color w:val="000000"/>
        </w:rPr>
        <w:t xml:space="preserve"> </w:t>
      </w:r>
      <w:r w:rsidRPr="00DB706C">
        <w:rPr>
          <w:color w:val="000000"/>
        </w:rPr>
        <w:t xml:space="preserve">w usunięciu wad w okresie rękojmi lub gwarancji w wysokości </w:t>
      </w:r>
      <w:r w:rsidRPr="00DB706C">
        <w:rPr>
          <w:b/>
          <w:color w:val="000000"/>
        </w:rPr>
        <w:t>0,1%</w:t>
      </w:r>
      <w:r w:rsidRPr="00DB706C">
        <w:rPr>
          <w:color w:val="000000"/>
        </w:rPr>
        <w:t xml:space="preserve"> wynagrodzenia umownego brutto, o którym mowa w </w:t>
      </w:r>
      <w:r w:rsidR="0070152B">
        <w:rPr>
          <w:bCs/>
          <w:color w:val="000000"/>
          <w:lang w:eastAsia="or-IN" w:bidi="or-IN"/>
        </w:rPr>
        <w:t>§ </w:t>
      </w:r>
      <w:r w:rsidR="0037247C">
        <w:rPr>
          <w:bCs/>
          <w:color w:val="000000"/>
          <w:lang w:eastAsia="or-IN" w:bidi="or-IN"/>
        </w:rPr>
        <w:t>4</w:t>
      </w:r>
      <w:r w:rsidR="0037247C" w:rsidRPr="00DB706C">
        <w:rPr>
          <w:color w:val="000000"/>
        </w:rPr>
        <w:t xml:space="preserve"> </w:t>
      </w:r>
      <w:r w:rsidRPr="00DB706C">
        <w:rPr>
          <w:color w:val="000000"/>
        </w:rPr>
        <w:t xml:space="preserve">ust. 1 </w:t>
      </w:r>
      <w:r w:rsidR="00EB533E" w:rsidRPr="00DB706C">
        <w:rPr>
          <w:color w:val="000000"/>
        </w:rPr>
        <w:t xml:space="preserve">umowy </w:t>
      </w:r>
      <w:r w:rsidRPr="00DB706C">
        <w:rPr>
          <w:color w:val="000000"/>
        </w:rPr>
        <w:t xml:space="preserve">za każdy rozpoczęty dzień </w:t>
      </w:r>
      <w:r w:rsidR="00B526A5">
        <w:rPr>
          <w:color w:val="000000"/>
        </w:rPr>
        <w:t xml:space="preserve"> zwłoki</w:t>
      </w:r>
      <w:r w:rsidRPr="00DB706C">
        <w:rPr>
          <w:color w:val="000000"/>
        </w:rPr>
        <w:t>, liczony od upływu dnia wyznaczonego przez Zamawiającego na usunięcie wad</w:t>
      </w:r>
      <w:r w:rsidR="005175B6">
        <w:rPr>
          <w:color w:val="000000"/>
        </w:rPr>
        <w:t>.</w:t>
      </w:r>
    </w:p>
    <w:p w:rsidR="00B526A5" w:rsidRDefault="00B526A5" w:rsidP="00B526A5">
      <w:pPr>
        <w:numPr>
          <w:ilvl w:val="0"/>
          <w:numId w:val="17"/>
        </w:numPr>
        <w:autoSpaceDE w:val="0"/>
        <w:spacing w:line="276" w:lineRule="auto"/>
        <w:ind w:left="426" w:hanging="426"/>
        <w:jc w:val="both"/>
        <w:rPr>
          <w:color w:val="000000"/>
        </w:rPr>
      </w:pPr>
      <w:r w:rsidRPr="00DB706C">
        <w:rPr>
          <w:color w:val="000000"/>
        </w:rPr>
        <w:t>Zapłata kar umownych nie zwalnia Wykonawcy z obowiązku realizacji umowy bądź wypełnienia jakichkolwiek innych zobowiązań wynikających z umowy</w:t>
      </w:r>
      <w:r w:rsidR="005D6BEF">
        <w:rPr>
          <w:color w:val="000000"/>
        </w:rPr>
        <w:t>.</w:t>
      </w:r>
    </w:p>
    <w:p w:rsidR="005D6BEF" w:rsidRPr="00414362" w:rsidRDefault="005D6BEF" w:rsidP="00B526A5">
      <w:pPr>
        <w:numPr>
          <w:ilvl w:val="0"/>
          <w:numId w:val="17"/>
        </w:numPr>
        <w:autoSpaceDE w:val="0"/>
        <w:spacing w:line="276" w:lineRule="auto"/>
        <w:ind w:left="426" w:hanging="426"/>
        <w:jc w:val="both"/>
      </w:pPr>
      <w:r w:rsidRPr="00414362">
        <w:t>Kary, o których mowa w § 8 ust. 1, Wykonawca zapłaci na wskazany przez Zamawiającego rachunek bankowy przelewem, w terminie 14 dni kalendarzowych od dnia doręczenia mu żądania Zamawiającego zapłaty takiej kary umownej.</w:t>
      </w:r>
    </w:p>
    <w:p w:rsidR="00D32B2C" w:rsidRPr="00B526A5" w:rsidRDefault="00D32B2C" w:rsidP="00B526A5">
      <w:pPr>
        <w:numPr>
          <w:ilvl w:val="0"/>
          <w:numId w:val="17"/>
        </w:numPr>
        <w:autoSpaceDE w:val="0"/>
        <w:spacing w:line="276" w:lineRule="auto"/>
        <w:ind w:left="426" w:hanging="426"/>
        <w:jc w:val="both"/>
        <w:rPr>
          <w:color w:val="000000"/>
        </w:rPr>
      </w:pPr>
      <w:r w:rsidRPr="00B526A5">
        <w:rPr>
          <w:color w:val="000000"/>
        </w:rPr>
        <w:t>Zamawiającemu przysługuje prawo dochodzenia odszkodowania uzupełniającego,  przewyższającego wysokość zastrzeżonych w niniejszej umowie kar umownych, na</w:t>
      </w:r>
      <w:r w:rsidR="0070152B" w:rsidRPr="00B526A5">
        <w:rPr>
          <w:color w:val="000000"/>
        </w:rPr>
        <w:t> </w:t>
      </w:r>
      <w:r w:rsidRPr="00B526A5">
        <w:rPr>
          <w:color w:val="000000"/>
        </w:rPr>
        <w:t xml:space="preserve">zasadach ogólnych Kodeksu cywilnego. </w:t>
      </w:r>
    </w:p>
    <w:p w:rsidR="00D32B2C" w:rsidRPr="00DB706C" w:rsidRDefault="00D32B2C" w:rsidP="00D32B2C">
      <w:pPr>
        <w:autoSpaceDE w:val="0"/>
        <w:spacing w:line="276" w:lineRule="auto"/>
        <w:ind w:left="397" w:hanging="397"/>
        <w:jc w:val="both"/>
        <w:rPr>
          <w:color w:val="000000"/>
        </w:rPr>
      </w:pPr>
    </w:p>
    <w:p w:rsidR="00D32B2C" w:rsidRPr="00DB706C" w:rsidRDefault="00D32B2C" w:rsidP="00D32B2C">
      <w:pPr>
        <w:widowControl/>
        <w:tabs>
          <w:tab w:val="left" w:pos="425"/>
        </w:tabs>
        <w:spacing w:line="276" w:lineRule="auto"/>
        <w:jc w:val="center"/>
        <w:rPr>
          <w:b/>
          <w:color w:val="000000"/>
        </w:rPr>
      </w:pPr>
      <w:r w:rsidRPr="00DB706C">
        <w:rPr>
          <w:b/>
          <w:color w:val="000000"/>
        </w:rPr>
        <w:t>§ 9 Odstąpienie od umowy</w:t>
      </w:r>
    </w:p>
    <w:p w:rsidR="00D32B2C" w:rsidRPr="00DB706C" w:rsidRDefault="00D32B2C" w:rsidP="00D32B2C">
      <w:pPr>
        <w:widowControl/>
        <w:numPr>
          <w:ilvl w:val="0"/>
          <w:numId w:val="5"/>
        </w:numPr>
        <w:tabs>
          <w:tab w:val="left" w:pos="425"/>
        </w:tabs>
        <w:spacing w:line="276" w:lineRule="auto"/>
        <w:jc w:val="both"/>
        <w:rPr>
          <w:color w:val="000000"/>
          <w:lang w:eastAsia="en-US"/>
        </w:rPr>
      </w:pPr>
      <w:r w:rsidRPr="00DB706C">
        <w:rPr>
          <w:color w:val="000000"/>
          <w:lang w:eastAsia="en-US"/>
        </w:rPr>
        <w:lastRenderedPageBreak/>
        <w:t xml:space="preserve">Zamawiającemu przysługuje prawo odstąpienia od umowy, z zachowaniem prawa do kar umownych, w przypadku: </w:t>
      </w:r>
    </w:p>
    <w:p w:rsidR="00D32B2C" w:rsidRPr="00DB706C" w:rsidRDefault="00D32B2C" w:rsidP="00D32B2C">
      <w:pPr>
        <w:widowControl/>
        <w:numPr>
          <w:ilvl w:val="0"/>
          <w:numId w:val="6"/>
        </w:numPr>
        <w:tabs>
          <w:tab w:val="left" w:pos="851"/>
        </w:tabs>
        <w:spacing w:line="276" w:lineRule="auto"/>
        <w:jc w:val="both"/>
        <w:rPr>
          <w:color w:val="000000"/>
          <w:lang w:eastAsia="en-US"/>
        </w:rPr>
      </w:pPr>
      <w:r w:rsidRPr="00DB706C">
        <w:rPr>
          <w:color w:val="000000"/>
          <w:lang w:eastAsia="en-US"/>
        </w:rPr>
        <w:t xml:space="preserve">gdy Wykonawca opóźnia się w wykonaniu przedmiotu umowy powyżej </w:t>
      </w:r>
      <w:r w:rsidR="0037247C">
        <w:rPr>
          <w:color w:val="000000"/>
          <w:lang w:eastAsia="en-US"/>
        </w:rPr>
        <w:t xml:space="preserve">5 </w:t>
      </w:r>
      <w:r w:rsidRPr="00DB706C">
        <w:rPr>
          <w:color w:val="000000"/>
          <w:lang w:eastAsia="en-US"/>
        </w:rPr>
        <w:t>dni;</w:t>
      </w:r>
    </w:p>
    <w:p w:rsidR="00D32B2C" w:rsidRDefault="00D32B2C" w:rsidP="00D32B2C">
      <w:pPr>
        <w:pStyle w:val="Default"/>
        <w:numPr>
          <w:ilvl w:val="0"/>
          <w:numId w:val="6"/>
        </w:numPr>
        <w:spacing w:line="276" w:lineRule="auto"/>
        <w:jc w:val="both"/>
        <w:rPr>
          <w:color w:val="auto"/>
        </w:rPr>
      </w:pPr>
      <w:r w:rsidRPr="00DB706C">
        <w:rPr>
          <w:color w:val="auto"/>
        </w:rPr>
        <w:t>gdy Wykonawca mimo pisemn</w:t>
      </w:r>
      <w:r w:rsidR="00D668F4">
        <w:rPr>
          <w:color w:val="auto"/>
        </w:rPr>
        <w:t>ego</w:t>
      </w:r>
      <w:r w:rsidRPr="00DB706C">
        <w:rPr>
          <w:color w:val="auto"/>
        </w:rPr>
        <w:t xml:space="preserve"> wezwa</w:t>
      </w:r>
      <w:r w:rsidR="00D668F4">
        <w:rPr>
          <w:color w:val="auto"/>
        </w:rPr>
        <w:t>nia</w:t>
      </w:r>
      <w:r w:rsidRPr="00DB706C">
        <w:rPr>
          <w:color w:val="auto"/>
        </w:rPr>
        <w:t xml:space="preserve"> nie realizuje </w:t>
      </w:r>
      <w:r w:rsidR="00D668F4">
        <w:rPr>
          <w:color w:val="auto"/>
        </w:rPr>
        <w:t xml:space="preserve">swoich obowiązków </w:t>
      </w:r>
      <w:r w:rsidRPr="00DB706C">
        <w:rPr>
          <w:color w:val="auto"/>
        </w:rPr>
        <w:t xml:space="preserve"> zgodnie z umową</w:t>
      </w:r>
      <w:r w:rsidR="00176AAA">
        <w:rPr>
          <w:color w:val="auto"/>
        </w:rPr>
        <w:t>;</w:t>
      </w:r>
      <w:r w:rsidRPr="00DB706C">
        <w:rPr>
          <w:color w:val="auto"/>
        </w:rPr>
        <w:t xml:space="preserve"> </w:t>
      </w:r>
    </w:p>
    <w:p w:rsidR="005D6BEF" w:rsidRPr="00414362" w:rsidRDefault="005D6BEF" w:rsidP="00D32B2C">
      <w:pPr>
        <w:pStyle w:val="Default"/>
        <w:numPr>
          <w:ilvl w:val="0"/>
          <w:numId w:val="6"/>
        </w:numPr>
        <w:spacing w:line="276" w:lineRule="auto"/>
        <w:jc w:val="both"/>
        <w:rPr>
          <w:color w:val="auto"/>
        </w:rPr>
      </w:pPr>
      <w:r w:rsidRPr="00414362">
        <w:rPr>
          <w:color w:val="auto"/>
        </w:rPr>
        <w:t>innego rodzaju nienależytego wykonania lub niewyko</w:t>
      </w:r>
      <w:r w:rsidR="00C645B7" w:rsidRPr="00414362">
        <w:rPr>
          <w:color w:val="auto"/>
        </w:rPr>
        <w:t>n</w:t>
      </w:r>
      <w:r w:rsidRPr="00414362">
        <w:rPr>
          <w:color w:val="auto"/>
        </w:rPr>
        <w:t>ania Umowy przez Wykonawcę, a także w przypadku stwierdzenia wykonywania przedmiotu umowy w sposób wadliwy lub sprzeczny z umową.</w:t>
      </w:r>
    </w:p>
    <w:p w:rsidR="00D32B2C" w:rsidRPr="00DB706C" w:rsidRDefault="00D32B2C" w:rsidP="00D32B2C">
      <w:pPr>
        <w:widowControl/>
        <w:numPr>
          <w:ilvl w:val="0"/>
          <w:numId w:val="5"/>
        </w:numPr>
        <w:tabs>
          <w:tab w:val="clear" w:pos="425"/>
          <w:tab w:val="left" w:pos="360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DB706C">
        <w:rPr>
          <w:color w:val="000000"/>
          <w:lang w:eastAsia="en-US"/>
        </w:rPr>
        <w:t>Odstąpienie od umowy powinno nastąpić w formie pisemnej</w:t>
      </w:r>
      <w:r w:rsidR="00176AAA">
        <w:rPr>
          <w:color w:val="000000"/>
          <w:lang w:eastAsia="en-US"/>
        </w:rPr>
        <w:t>;</w:t>
      </w:r>
      <w:r w:rsidR="00176AAA" w:rsidRPr="00DB706C">
        <w:rPr>
          <w:color w:val="000000"/>
          <w:lang w:eastAsia="en-US"/>
        </w:rPr>
        <w:t xml:space="preserve"> </w:t>
      </w:r>
      <w:r w:rsidRPr="00DB706C">
        <w:rPr>
          <w:color w:val="000000"/>
          <w:lang w:eastAsia="en-US"/>
        </w:rPr>
        <w:t xml:space="preserve"> </w:t>
      </w:r>
    </w:p>
    <w:p w:rsidR="00D32B2C" w:rsidRPr="00364FAB" w:rsidRDefault="00D32B2C" w:rsidP="00364FAB">
      <w:pPr>
        <w:widowControl/>
        <w:numPr>
          <w:ilvl w:val="0"/>
          <w:numId w:val="5"/>
        </w:numPr>
        <w:tabs>
          <w:tab w:val="clear" w:pos="425"/>
          <w:tab w:val="left" w:pos="360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DB706C">
        <w:rPr>
          <w:color w:val="000000"/>
          <w:lang w:eastAsia="en-US"/>
        </w:rPr>
        <w:t xml:space="preserve"> Zamawiający w przypadku zaistnienia okoliczności, u</w:t>
      </w:r>
      <w:r w:rsidR="0070152B">
        <w:rPr>
          <w:color w:val="000000"/>
          <w:lang w:eastAsia="en-US"/>
        </w:rPr>
        <w:t>prawniających do odstąpienia od </w:t>
      </w:r>
      <w:r w:rsidRPr="00DB706C">
        <w:rPr>
          <w:color w:val="000000"/>
          <w:lang w:eastAsia="en-US"/>
        </w:rPr>
        <w:t>umowy, może odstąpić od umowy w terminie 30 dni od powzięcia wiadomości o tych okolicznościach.</w:t>
      </w:r>
    </w:p>
    <w:p w:rsidR="00D32B2C" w:rsidRPr="00DB706C" w:rsidRDefault="00D32B2C" w:rsidP="00F567DD">
      <w:pPr>
        <w:widowControl/>
        <w:tabs>
          <w:tab w:val="left" w:pos="360"/>
        </w:tabs>
        <w:spacing w:line="276" w:lineRule="auto"/>
        <w:ind w:left="426"/>
        <w:jc w:val="both"/>
        <w:rPr>
          <w:color w:val="000000"/>
          <w:lang w:eastAsia="en-US"/>
        </w:rPr>
      </w:pPr>
    </w:p>
    <w:p w:rsidR="00D32B2C" w:rsidRPr="00DB706C" w:rsidRDefault="00D32B2C" w:rsidP="00D32B2C">
      <w:pPr>
        <w:pStyle w:val="Teksttreci0"/>
        <w:spacing w:before="0" w:line="276" w:lineRule="auto"/>
        <w:ind w:left="0"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B706C">
        <w:rPr>
          <w:rFonts w:ascii="Times New Roman" w:hAnsi="Times New Roman"/>
          <w:b/>
          <w:color w:val="000000"/>
          <w:sz w:val="24"/>
          <w:szCs w:val="24"/>
        </w:rPr>
        <w:t>§ 10 Przedstawiciele stron</w:t>
      </w:r>
    </w:p>
    <w:p w:rsidR="00D32B2C" w:rsidRPr="00DB706C" w:rsidRDefault="00D32B2C" w:rsidP="00D32B2C">
      <w:pPr>
        <w:widowControl/>
        <w:numPr>
          <w:ilvl w:val="3"/>
          <w:numId w:val="3"/>
        </w:numPr>
        <w:tabs>
          <w:tab w:val="clear" w:pos="360"/>
          <w:tab w:val="num" w:pos="426"/>
        </w:tabs>
        <w:suppressAutoHyphens w:val="0"/>
        <w:spacing w:line="276" w:lineRule="auto"/>
        <w:ind w:left="425" w:right="-2" w:hanging="425"/>
        <w:jc w:val="both"/>
      </w:pPr>
      <w:r w:rsidRPr="00DB706C">
        <w:t>Nadzór nad realizacją umowy ze strony Zamawiającego sprawuje</w:t>
      </w:r>
      <w:r w:rsidR="00E37947">
        <w:br/>
      </w:r>
      <w:r w:rsidR="00E37947">
        <w:rPr>
          <w:b/>
        </w:rPr>
        <w:t>Elżbieta Bartoszewska.</w:t>
      </w:r>
    </w:p>
    <w:p w:rsidR="00664403" w:rsidRDefault="00D32B2C" w:rsidP="00D32B2C">
      <w:pPr>
        <w:widowControl/>
        <w:numPr>
          <w:ilvl w:val="3"/>
          <w:numId w:val="3"/>
        </w:numPr>
        <w:tabs>
          <w:tab w:val="clear" w:pos="360"/>
          <w:tab w:val="left" w:pos="142"/>
          <w:tab w:val="left" w:pos="284"/>
        </w:tabs>
        <w:suppressAutoHyphens w:val="0"/>
        <w:spacing w:line="276" w:lineRule="auto"/>
        <w:ind w:left="425" w:right="-2" w:hanging="425"/>
        <w:jc w:val="both"/>
      </w:pPr>
      <w:r w:rsidRPr="00DB706C">
        <w:t xml:space="preserve">  Nadzór nad realizacją umowy ze strony Wykonawcy sprawuje </w:t>
      </w:r>
    </w:p>
    <w:p w:rsidR="00D32B2C" w:rsidRPr="00664403" w:rsidRDefault="0040603C" w:rsidP="00664403">
      <w:pPr>
        <w:widowControl/>
        <w:tabs>
          <w:tab w:val="left" w:pos="142"/>
          <w:tab w:val="left" w:pos="284"/>
        </w:tabs>
        <w:suppressAutoHyphens w:val="0"/>
        <w:spacing w:line="276" w:lineRule="auto"/>
        <w:ind w:left="425" w:right="-2"/>
        <w:jc w:val="both"/>
        <w:rPr>
          <w:b/>
        </w:rPr>
      </w:pPr>
      <w:r>
        <w:rPr>
          <w:b/>
        </w:rPr>
        <w:t>……………………………………………………….</w:t>
      </w:r>
    </w:p>
    <w:p w:rsidR="00D32B2C" w:rsidRPr="00DB706C" w:rsidRDefault="00D32B2C" w:rsidP="00D32B2C">
      <w:pPr>
        <w:widowControl/>
        <w:numPr>
          <w:ilvl w:val="3"/>
          <w:numId w:val="3"/>
        </w:numPr>
        <w:tabs>
          <w:tab w:val="clear" w:pos="360"/>
          <w:tab w:val="num" w:pos="284"/>
        </w:tabs>
        <w:suppressAutoHyphens w:val="0"/>
        <w:spacing w:line="276" w:lineRule="auto"/>
        <w:ind w:left="425" w:right="425" w:hanging="425"/>
        <w:jc w:val="both"/>
      </w:pPr>
      <w:r w:rsidRPr="00DB706C">
        <w:t xml:space="preserve">  Strony przyjmują formę porozumiewania się drogą pisemną, elektroniczną lub fax:</w:t>
      </w:r>
    </w:p>
    <w:p w:rsidR="00E37947" w:rsidRDefault="00D32B2C" w:rsidP="000D74B2">
      <w:pPr>
        <w:widowControl/>
        <w:numPr>
          <w:ilvl w:val="0"/>
          <w:numId w:val="4"/>
        </w:numPr>
        <w:suppressAutoHyphens w:val="0"/>
        <w:spacing w:line="276" w:lineRule="auto"/>
        <w:ind w:left="425" w:right="425" w:firstLine="1"/>
      </w:pPr>
      <w:r w:rsidRPr="00DB706C">
        <w:t>nr tel. Zamawiającego:</w:t>
      </w:r>
      <w:r w:rsidR="00E37947">
        <w:tab/>
      </w:r>
      <w:r w:rsidR="00E37947">
        <w:tab/>
      </w:r>
      <w:r w:rsidR="00E37947">
        <w:tab/>
      </w:r>
    </w:p>
    <w:p w:rsidR="00E37947" w:rsidRDefault="00E37947" w:rsidP="00E37947">
      <w:pPr>
        <w:widowControl/>
        <w:suppressAutoHyphens w:val="0"/>
        <w:spacing w:line="276" w:lineRule="auto"/>
        <w:ind w:left="425" w:right="425"/>
      </w:pPr>
      <w:r w:rsidRPr="00E37947">
        <w:rPr>
          <w:b/>
        </w:rPr>
        <w:t xml:space="preserve">895416257  </w:t>
      </w:r>
      <w:r w:rsidR="00D32B2C" w:rsidRPr="00E37947">
        <w:rPr>
          <w:b/>
        </w:rPr>
        <w:br/>
      </w:r>
      <w:r w:rsidR="00D32B2C" w:rsidRPr="00DB706C">
        <w:t>nr fax Zamawiającego:</w:t>
      </w:r>
    </w:p>
    <w:p w:rsidR="00D32B2C" w:rsidRPr="00DB706C" w:rsidRDefault="00D32B2C" w:rsidP="00E37947">
      <w:pPr>
        <w:widowControl/>
        <w:suppressAutoHyphens w:val="0"/>
        <w:spacing w:line="276" w:lineRule="auto"/>
        <w:ind w:left="425" w:right="425"/>
      </w:pPr>
      <w:r w:rsidRPr="00DB706C">
        <w:t xml:space="preserve"> </w:t>
      </w:r>
      <w:r w:rsidR="00E37947" w:rsidRPr="00E37947">
        <w:rPr>
          <w:b/>
        </w:rPr>
        <w:t>8954</w:t>
      </w:r>
      <w:r w:rsidR="00E37947">
        <w:rPr>
          <w:b/>
        </w:rPr>
        <w:t>1550</w:t>
      </w:r>
      <w:r w:rsidR="00E37947" w:rsidRPr="00E37947">
        <w:rPr>
          <w:b/>
        </w:rPr>
        <w:t xml:space="preserve">7  </w:t>
      </w:r>
      <w:r w:rsidRPr="00DB706C">
        <w:t xml:space="preserve"> </w:t>
      </w:r>
      <w:r w:rsidRPr="00DB706C">
        <w:br/>
        <w:t xml:space="preserve">e-mail Zamawiającego: </w:t>
      </w:r>
      <w:r w:rsidR="0040603C">
        <w:rPr>
          <w:b/>
        </w:rPr>
        <w:t>sp33olsztyn</w:t>
      </w:r>
      <w:r w:rsidR="00E37947" w:rsidRPr="00E37947">
        <w:rPr>
          <w:b/>
        </w:rPr>
        <w:t>@</w:t>
      </w:r>
      <w:r w:rsidR="0040603C">
        <w:rPr>
          <w:b/>
        </w:rPr>
        <w:t>op</w:t>
      </w:r>
      <w:r w:rsidR="00E37947" w:rsidRPr="00E37947">
        <w:rPr>
          <w:b/>
        </w:rPr>
        <w:t>.pl</w:t>
      </w:r>
    </w:p>
    <w:p w:rsidR="000D74B2" w:rsidRDefault="00D32B2C" w:rsidP="000D74B2">
      <w:pPr>
        <w:widowControl/>
        <w:numPr>
          <w:ilvl w:val="0"/>
          <w:numId w:val="4"/>
        </w:numPr>
        <w:suppressAutoHyphens w:val="0"/>
        <w:spacing w:line="276" w:lineRule="auto"/>
        <w:ind w:left="425" w:right="425" w:firstLine="1"/>
        <w:jc w:val="both"/>
      </w:pPr>
      <w:r w:rsidRPr="00DB706C">
        <w:t>nr tel. W</w:t>
      </w:r>
      <w:r w:rsidR="00E37947">
        <w:t>ykonawcy:</w:t>
      </w:r>
      <w:r w:rsidR="00E37947">
        <w:tab/>
      </w:r>
    </w:p>
    <w:p w:rsidR="00D32B2C" w:rsidRPr="00DB706C" w:rsidRDefault="00E37947" w:rsidP="000D74B2">
      <w:pPr>
        <w:widowControl/>
        <w:suppressAutoHyphens w:val="0"/>
        <w:spacing w:line="276" w:lineRule="auto"/>
        <w:ind w:left="426" w:right="425"/>
        <w:jc w:val="both"/>
      </w:pPr>
      <w:r>
        <w:tab/>
      </w:r>
      <w:r w:rsidR="0040603C">
        <w:t>……………………………</w:t>
      </w:r>
    </w:p>
    <w:p w:rsidR="000D74B2" w:rsidRDefault="00D32B2C" w:rsidP="00D32B2C">
      <w:pPr>
        <w:widowControl/>
        <w:spacing w:line="276" w:lineRule="auto"/>
        <w:ind w:left="425" w:right="425" w:hanging="425"/>
        <w:jc w:val="both"/>
      </w:pPr>
      <w:r w:rsidRPr="00DB706C">
        <w:t xml:space="preserve">       nr fax Wykonawcy: </w:t>
      </w:r>
    </w:p>
    <w:p w:rsidR="00D32B2C" w:rsidRPr="00DB706C" w:rsidRDefault="00E37947" w:rsidP="00D32B2C">
      <w:pPr>
        <w:widowControl/>
        <w:spacing w:line="276" w:lineRule="auto"/>
        <w:ind w:left="425" w:right="425" w:hanging="425"/>
        <w:jc w:val="both"/>
      </w:pPr>
      <w:r>
        <w:tab/>
      </w:r>
      <w:r>
        <w:tab/>
      </w:r>
      <w:r w:rsidR="0040603C">
        <w:t>………………………………</w:t>
      </w:r>
    </w:p>
    <w:p w:rsidR="000D74B2" w:rsidRDefault="00D32B2C" w:rsidP="000D74B2">
      <w:pPr>
        <w:widowControl/>
        <w:spacing w:line="276" w:lineRule="auto"/>
        <w:ind w:left="425" w:right="425" w:hanging="425"/>
      </w:pPr>
      <w:r w:rsidRPr="00DB706C">
        <w:t xml:space="preserve">        e-mail Wykonawcy:</w:t>
      </w:r>
    </w:p>
    <w:p w:rsidR="000D74B2" w:rsidRDefault="0040603C" w:rsidP="000D74B2">
      <w:pPr>
        <w:widowControl/>
        <w:spacing w:line="276" w:lineRule="auto"/>
        <w:ind w:left="425" w:right="425" w:firstLine="1"/>
        <w:rPr>
          <w:color w:val="000000"/>
        </w:rPr>
      </w:pPr>
      <w:r>
        <w:t>………………………………….</w:t>
      </w:r>
    </w:p>
    <w:p w:rsidR="00D32B2C" w:rsidRPr="00DB706C" w:rsidRDefault="000D74B2" w:rsidP="000D74B2">
      <w:pPr>
        <w:widowControl/>
        <w:spacing w:line="276" w:lineRule="auto"/>
        <w:ind w:left="426" w:right="425" w:hanging="426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</w:r>
      <w:r w:rsidR="00D32B2C" w:rsidRPr="00DB706C">
        <w:rPr>
          <w:color w:val="000000"/>
        </w:rPr>
        <w:t xml:space="preserve">Zmiana osób wskazanych w ust. 1 i ust. 2 oraz numerów </w:t>
      </w:r>
      <w:r w:rsidR="00E37947">
        <w:rPr>
          <w:color w:val="000000"/>
        </w:rPr>
        <w:t>i adresów wymienionych</w:t>
      </w:r>
      <w:r w:rsidR="00E37947">
        <w:rPr>
          <w:color w:val="000000"/>
        </w:rPr>
        <w:br/>
      </w:r>
      <w:r w:rsidR="00D32B2C" w:rsidRPr="00DB706C">
        <w:rPr>
          <w:color w:val="000000"/>
        </w:rPr>
        <w:t>w ust. 3 wymaga każdorazowego, pisemnego powiadomienia drugiej strony umowy. Zmiana ta nie stanowi zmiany umowy i nie wymaga sporządzenia do niej aneksu.</w:t>
      </w:r>
    </w:p>
    <w:p w:rsidR="00D32B2C" w:rsidRPr="00DB706C" w:rsidRDefault="00D32B2C" w:rsidP="00D32B2C">
      <w:pPr>
        <w:pStyle w:val="Akapitzlist"/>
        <w:widowControl/>
        <w:tabs>
          <w:tab w:val="left" w:pos="180"/>
        </w:tabs>
        <w:suppressAutoHyphens w:val="0"/>
        <w:spacing w:line="276" w:lineRule="auto"/>
        <w:ind w:left="425"/>
        <w:jc w:val="both"/>
        <w:rPr>
          <w:color w:val="000000"/>
        </w:rPr>
      </w:pPr>
    </w:p>
    <w:p w:rsidR="00D32B2C" w:rsidRPr="00DB706C" w:rsidRDefault="00D32B2C" w:rsidP="00D32B2C">
      <w:pPr>
        <w:pStyle w:val="Teksttreci0"/>
        <w:spacing w:before="0" w:line="276" w:lineRule="auto"/>
        <w:ind w:left="0"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B706C">
        <w:rPr>
          <w:rFonts w:ascii="Times New Roman" w:hAnsi="Times New Roman"/>
          <w:b/>
          <w:color w:val="000000"/>
          <w:sz w:val="24"/>
          <w:szCs w:val="24"/>
        </w:rPr>
        <w:t>§ 11 Postanowienia końcowe</w:t>
      </w:r>
    </w:p>
    <w:p w:rsidR="00D32B2C" w:rsidRPr="00DB706C" w:rsidRDefault="00D32B2C" w:rsidP="00D32B2C">
      <w:pPr>
        <w:pStyle w:val="Teksttreci20"/>
        <w:numPr>
          <w:ilvl w:val="2"/>
          <w:numId w:val="2"/>
        </w:numPr>
        <w:spacing w:line="276" w:lineRule="auto"/>
        <w:ind w:left="425" w:hanging="426"/>
        <w:jc w:val="both"/>
        <w:rPr>
          <w:b/>
          <w:color w:val="000000"/>
          <w:sz w:val="24"/>
          <w:szCs w:val="24"/>
        </w:rPr>
      </w:pPr>
      <w:r w:rsidRPr="00DB706C">
        <w:rPr>
          <w:sz w:val="24"/>
          <w:szCs w:val="24"/>
        </w:rPr>
        <w:t>W</w:t>
      </w:r>
      <w:r w:rsidRPr="00DB706C">
        <w:rPr>
          <w:color w:val="000000"/>
          <w:sz w:val="24"/>
          <w:szCs w:val="24"/>
        </w:rPr>
        <w:t xml:space="preserve"> sprawach nieuregulowanych niniejszą umową mają zastosowanie przepisy ustawy Kodeks cywilny </w:t>
      </w:r>
      <w:r w:rsidRPr="00DB706C">
        <w:rPr>
          <w:sz w:val="24"/>
          <w:szCs w:val="24"/>
        </w:rPr>
        <w:t>oraz inne przepisy prawa właściwe dla stosunku prawnego regulowanego umową.</w:t>
      </w:r>
    </w:p>
    <w:p w:rsidR="00D32B2C" w:rsidRPr="00DB706C" w:rsidRDefault="00D32B2C" w:rsidP="00D32B2C">
      <w:pPr>
        <w:pStyle w:val="Teksttreci20"/>
        <w:numPr>
          <w:ilvl w:val="2"/>
          <w:numId w:val="2"/>
        </w:numPr>
        <w:spacing w:line="276" w:lineRule="auto"/>
        <w:ind w:left="425" w:hanging="426"/>
        <w:jc w:val="both"/>
        <w:rPr>
          <w:b/>
          <w:color w:val="000000"/>
          <w:sz w:val="24"/>
          <w:szCs w:val="24"/>
        </w:rPr>
      </w:pPr>
      <w:r w:rsidRPr="00DB706C">
        <w:rPr>
          <w:sz w:val="24"/>
          <w:szCs w:val="24"/>
        </w:rPr>
        <w:t xml:space="preserve">Wszelkie spory mogące wynikać podczas realizacji umowy będą rozstrzygane przez właściwy rzeczowo Sąd siedziby Zamawiającego. </w:t>
      </w:r>
    </w:p>
    <w:p w:rsidR="00D32B2C" w:rsidRPr="00DB706C" w:rsidRDefault="00D32B2C" w:rsidP="00D32B2C">
      <w:pPr>
        <w:pStyle w:val="Teksttreci20"/>
        <w:numPr>
          <w:ilvl w:val="2"/>
          <w:numId w:val="2"/>
        </w:numPr>
        <w:spacing w:line="276" w:lineRule="auto"/>
        <w:ind w:left="425" w:hanging="426"/>
        <w:jc w:val="both"/>
        <w:rPr>
          <w:b/>
          <w:color w:val="000000"/>
          <w:sz w:val="24"/>
          <w:szCs w:val="24"/>
        </w:rPr>
      </w:pPr>
      <w:r w:rsidRPr="00DB706C">
        <w:rPr>
          <w:sz w:val="24"/>
          <w:szCs w:val="24"/>
        </w:rPr>
        <w:t>Wszelkie zmiany i uzupełnienia postanowień umowy wymagają formy pisemnej pod rygorem nieważności i będą sporządzane w postaci podpisanych przez obie Strony aneksów do umowy.</w:t>
      </w:r>
    </w:p>
    <w:p w:rsidR="00D32B2C" w:rsidRPr="00DB706C" w:rsidRDefault="00D32B2C" w:rsidP="00D32B2C">
      <w:pPr>
        <w:pStyle w:val="Teksttreci20"/>
        <w:numPr>
          <w:ilvl w:val="2"/>
          <w:numId w:val="2"/>
        </w:numPr>
        <w:spacing w:line="276" w:lineRule="auto"/>
        <w:ind w:left="425" w:hanging="426"/>
        <w:jc w:val="both"/>
        <w:rPr>
          <w:color w:val="000000"/>
          <w:sz w:val="24"/>
          <w:szCs w:val="24"/>
        </w:rPr>
      </w:pPr>
      <w:r w:rsidRPr="00DB706C">
        <w:rPr>
          <w:sz w:val="24"/>
          <w:szCs w:val="24"/>
        </w:rPr>
        <w:lastRenderedPageBreak/>
        <w:t>Prawa i obowiązki Stron wynikające z niniejszej umo</w:t>
      </w:r>
      <w:r w:rsidR="00E37947">
        <w:rPr>
          <w:sz w:val="24"/>
          <w:szCs w:val="24"/>
        </w:rPr>
        <w:t>wy nie mogą być przeniesione na </w:t>
      </w:r>
      <w:r w:rsidRPr="00DB706C">
        <w:rPr>
          <w:sz w:val="24"/>
          <w:szCs w:val="24"/>
        </w:rPr>
        <w:t xml:space="preserve">rzecz osób trzecich, bez pisemnej zgody Zamawiającego. </w:t>
      </w:r>
    </w:p>
    <w:p w:rsidR="00D32B2C" w:rsidRPr="00DB706C" w:rsidRDefault="00D32B2C" w:rsidP="00D32B2C">
      <w:pPr>
        <w:pStyle w:val="Teksttreci20"/>
        <w:numPr>
          <w:ilvl w:val="2"/>
          <w:numId w:val="2"/>
        </w:numPr>
        <w:spacing w:line="276" w:lineRule="auto"/>
        <w:ind w:left="425" w:hanging="426"/>
        <w:jc w:val="both"/>
        <w:rPr>
          <w:color w:val="000000"/>
          <w:sz w:val="24"/>
          <w:szCs w:val="24"/>
        </w:rPr>
      </w:pPr>
      <w:r w:rsidRPr="00DB706C">
        <w:rPr>
          <w:sz w:val="24"/>
          <w:szCs w:val="24"/>
        </w:rPr>
        <w:t>Strony ustalają następujące adresy dla korespondencji związanej z realizacją niniejszej umowy:</w:t>
      </w:r>
    </w:p>
    <w:p w:rsidR="00D32B2C" w:rsidRPr="00DB706C" w:rsidRDefault="00D32B2C" w:rsidP="00D32B2C">
      <w:pPr>
        <w:pStyle w:val="Teksttreci20"/>
        <w:spacing w:line="276" w:lineRule="auto"/>
        <w:ind w:left="425"/>
        <w:jc w:val="both"/>
        <w:rPr>
          <w:sz w:val="24"/>
          <w:szCs w:val="24"/>
          <w:lang w:eastAsia="pl-PL"/>
        </w:rPr>
      </w:pPr>
      <w:r w:rsidRPr="00DB706C">
        <w:rPr>
          <w:sz w:val="24"/>
          <w:szCs w:val="24"/>
        </w:rPr>
        <w:t xml:space="preserve">- Zamawiający: </w:t>
      </w:r>
      <w:r w:rsidRPr="00E37947">
        <w:rPr>
          <w:b/>
          <w:sz w:val="24"/>
          <w:szCs w:val="24"/>
        </w:rPr>
        <w:t xml:space="preserve">ul. </w:t>
      </w:r>
      <w:r w:rsidRPr="00E37947">
        <w:rPr>
          <w:b/>
          <w:sz w:val="24"/>
          <w:szCs w:val="24"/>
          <w:lang w:eastAsia="pl-PL"/>
        </w:rPr>
        <w:t xml:space="preserve"> Jeziołowicza 2,  10-690 Olsztyn</w:t>
      </w:r>
      <w:r w:rsidRPr="00DB706C">
        <w:rPr>
          <w:sz w:val="24"/>
          <w:szCs w:val="24"/>
          <w:lang w:eastAsia="pl-PL"/>
        </w:rPr>
        <w:t>;</w:t>
      </w:r>
    </w:p>
    <w:p w:rsidR="00D32B2C" w:rsidRPr="00E37947" w:rsidRDefault="00D32B2C" w:rsidP="00D32B2C">
      <w:pPr>
        <w:pStyle w:val="Teksttreci20"/>
        <w:spacing w:line="276" w:lineRule="auto"/>
        <w:ind w:left="425"/>
        <w:jc w:val="both"/>
        <w:rPr>
          <w:color w:val="000000"/>
          <w:sz w:val="24"/>
          <w:szCs w:val="24"/>
        </w:rPr>
      </w:pPr>
      <w:r w:rsidRPr="00DB706C">
        <w:rPr>
          <w:sz w:val="24"/>
          <w:szCs w:val="24"/>
        </w:rPr>
        <w:t>-</w:t>
      </w:r>
      <w:r w:rsidRPr="00DB706C">
        <w:rPr>
          <w:color w:val="000000"/>
          <w:sz w:val="24"/>
          <w:szCs w:val="24"/>
        </w:rPr>
        <w:t>Wykonawca: …………………………………………………………………………</w:t>
      </w:r>
      <w:r w:rsidR="00E37947">
        <w:rPr>
          <w:color w:val="000000"/>
          <w:sz w:val="24"/>
          <w:szCs w:val="24"/>
        </w:rPr>
        <w:t>…..</w:t>
      </w:r>
    </w:p>
    <w:p w:rsidR="00D32B2C" w:rsidRPr="00DB706C" w:rsidRDefault="00D32B2C" w:rsidP="00D32B2C">
      <w:pPr>
        <w:pStyle w:val="Teksttreci20"/>
        <w:numPr>
          <w:ilvl w:val="2"/>
          <w:numId w:val="2"/>
        </w:numPr>
        <w:spacing w:line="276" w:lineRule="auto"/>
        <w:ind w:left="425" w:hanging="426"/>
        <w:jc w:val="both"/>
        <w:rPr>
          <w:b/>
          <w:color w:val="000000"/>
          <w:sz w:val="24"/>
          <w:szCs w:val="24"/>
        </w:rPr>
      </w:pPr>
      <w:r w:rsidRPr="00DB706C">
        <w:rPr>
          <w:color w:val="000000"/>
          <w:sz w:val="24"/>
          <w:szCs w:val="24"/>
        </w:rPr>
        <w:t xml:space="preserve">Umowę niniejszą sporządzono w dwóch jednobrzmiących egzemplarzach, po jednym dla każdej ze Stron. </w:t>
      </w:r>
    </w:p>
    <w:p w:rsidR="00D32B2C" w:rsidRPr="00DB706C" w:rsidRDefault="00D32B2C" w:rsidP="00D32B2C">
      <w:pPr>
        <w:pStyle w:val="Teksttreci20"/>
        <w:numPr>
          <w:ilvl w:val="2"/>
          <w:numId w:val="2"/>
        </w:numPr>
        <w:spacing w:line="276" w:lineRule="auto"/>
        <w:ind w:left="425" w:hanging="426"/>
        <w:jc w:val="both"/>
        <w:rPr>
          <w:b/>
          <w:color w:val="000000"/>
          <w:sz w:val="24"/>
          <w:szCs w:val="24"/>
        </w:rPr>
      </w:pPr>
      <w:r w:rsidRPr="00DB706C">
        <w:rPr>
          <w:sz w:val="24"/>
          <w:szCs w:val="24"/>
        </w:rPr>
        <w:t>Następujące załączniki stanowią integralną część umowy:</w:t>
      </w:r>
    </w:p>
    <w:p w:rsidR="00D32B2C" w:rsidRPr="00DB706C" w:rsidRDefault="00D32B2C" w:rsidP="00D32B2C">
      <w:pPr>
        <w:pStyle w:val="Teksttreci20"/>
        <w:spacing w:line="276" w:lineRule="auto"/>
        <w:ind w:left="425"/>
        <w:jc w:val="both"/>
        <w:rPr>
          <w:sz w:val="24"/>
          <w:szCs w:val="24"/>
        </w:rPr>
      </w:pPr>
      <w:r w:rsidRPr="00DB706C">
        <w:rPr>
          <w:sz w:val="24"/>
          <w:szCs w:val="24"/>
        </w:rPr>
        <w:t>Załącznik</w:t>
      </w:r>
      <w:r w:rsidR="00E37947">
        <w:rPr>
          <w:sz w:val="24"/>
          <w:szCs w:val="24"/>
        </w:rPr>
        <w:t xml:space="preserve"> nr 1 -  </w:t>
      </w:r>
      <w:r w:rsidR="007C6A45">
        <w:rPr>
          <w:sz w:val="24"/>
          <w:szCs w:val="24"/>
        </w:rPr>
        <w:t xml:space="preserve">Oferta </w:t>
      </w:r>
      <w:r w:rsidR="0040603C">
        <w:rPr>
          <w:sz w:val="24"/>
          <w:szCs w:val="24"/>
        </w:rPr>
        <w:t>z dnia…………………………………..</w:t>
      </w:r>
    </w:p>
    <w:p w:rsidR="00E37947" w:rsidRDefault="00E37947" w:rsidP="009F0283">
      <w:pPr>
        <w:pStyle w:val="Teksttreci20"/>
        <w:spacing w:line="276" w:lineRule="auto"/>
        <w:jc w:val="both"/>
        <w:rPr>
          <w:b/>
          <w:color w:val="000000"/>
          <w:sz w:val="24"/>
          <w:szCs w:val="24"/>
        </w:rPr>
      </w:pPr>
    </w:p>
    <w:p w:rsidR="009F0283" w:rsidRPr="00DB706C" w:rsidRDefault="009F0283" w:rsidP="009F0283">
      <w:pPr>
        <w:pStyle w:val="Teksttreci20"/>
        <w:spacing w:line="276" w:lineRule="auto"/>
        <w:jc w:val="both"/>
        <w:rPr>
          <w:b/>
          <w:color w:val="000000"/>
          <w:sz w:val="24"/>
          <w:szCs w:val="24"/>
        </w:rPr>
      </w:pPr>
    </w:p>
    <w:p w:rsidR="00D32B2C" w:rsidRPr="00DB706C" w:rsidRDefault="00E37947" w:rsidP="00D32B2C">
      <w:pPr>
        <w:pStyle w:val="Teksttreci20"/>
        <w:spacing w:line="276" w:lineRule="auto"/>
        <w:rPr>
          <w:b/>
          <w:color w:val="000000"/>
          <w:sz w:val="24"/>
          <w:szCs w:val="24"/>
        </w:rPr>
      </w:pPr>
      <w:bookmarkStart w:id="2" w:name="bookmark3"/>
      <w:r>
        <w:rPr>
          <w:b/>
          <w:color w:val="000000"/>
          <w:sz w:val="24"/>
          <w:szCs w:val="24"/>
        </w:rPr>
        <w:tab/>
      </w:r>
      <w:r w:rsidR="00D32B2C" w:rsidRPr="00DB706C">
        <w:rPr>
          <w:b/>
          <w:color w:val="000000"/>
          <w:sz w:val="24"/>
          <w:szCs w:val="24"/>
        </w:rPr>
        <w:t>ZAMAWIAJĄCY</w:t>
      </w:r>
      <w:r w:rsidR="00D32B2C" w:rsidRPr="00DB706C">
        <w:rPr>
          <w:b/>
          <w:color w:val="000000"/>
          <w:sz w:val="24"/>
          <w:szCs w:val="24"/>
        </w:rPr>
        <w:tab/>
      </w:r>
      <w:r w:rsidR="00D32B2C" w:rsidRPr="00DB706C">
        <w:rPr>
          <w:b/>
          <w:color w:val="000000"/>
          <w:sz w:val="24"/>
          <w:szCs w:val="24"/>
        </w:rPr>
        <w:tab/>
      </w:r>
      <w:r w:rsidR="00D32B2C" w:rsidRPr="00DB706C">
        <w:rPr>
          <w:b/>
          <w:color w:val="000000"/>
          <w:sz w:val="24"/>
          <w:szCs w:val="24"/>
        </w:rPr>
        <w:tab/>
      </w:r>
      <w:r w:rsidR="00D32B2C" w:rsidRPr="00DB706C">
        <w:rPr>
          <w:b/>
          <w:color w:val="000000"/>
          <w:sz w:val="24"/>
          <w:szCs w:val="24"/>
        </w:rPr>
        <w:tab/>
      </w:r>
      <w:bookmarkEnd w:id="2"/>
      <w:r>
        <w:rPr>
          <w:b/>
          <w:color w:val="000000"/>
          <w:sz w:val="24"/>
          <w:szCs w:val="24"/>
        </w:rPr>
        <w:t xml:space="preserve">                           </w:t>
      </w:r>
      <w:r w:rsidR="00D32B2C" w:rsidRPr="00DB706C">
        <w:rPr>
          <w:b/>
          <w:color w:val="000000"/>
          <w:sz w:val="24"/>
          <w:szCs w:val="24"/>
        </w:rPr>
        <w:t>WYKONAWCA</w:t>
      </w:r>
    </w:p>
    <w:p w:rsidR="00D32B2C" w:rsidRPr="00DB706C" w:rsidRDefault="00D32B2C" w:rsidP="00D32B2C">
      <w:pPr>
        <w:pStyle w:val="Teksttreci20"/>
        <w:spacing w:line="276" w:lineRule="auto"/>
        <w:rPr>
          <w:b/>
          <w:color w:val="000000"/>
          <w:sz w:val="24"/>
          <w:szCs w:val="24"/>
        </w:rPr>
      </w:pPr>
    </w:p>
    <w:p w:rsidR="00D32B2C" w:rsidRPr="00DB706C" w:rsidRDefault="00D32B2C" w:rsidP="00D32B2C">
      <w:pPr>
        <w:pStyle w:val="Teksttreci20"/>
        <w:spacing w:line="276" w:lineRule="auto"/>
        <w:rPr>
          <w:b/>
          <w:color w:val="000000"/>
          <w:sz w:val="24"/>
          <w:szCs w:val="24"/>
        </w:rPr>
      </w:pPr>
    </w:p>
    <w:p w:rsidR="00EE070B" w:rsidRDefault="00D32B2C" w:rsidP="00E37947">
      <w:pPr>
        <w:pStyle w:val="Teksttreci20"/>
        <w:spacing w:line="276" w:lineRule="auto"/>
      </w:pPr>
      <w:r w:rsidRPr="00DB706C">
        <w:rPr>
          <w:b/>
          <w:color w:val="000000"/>
          <w:sz w:val="24"/>
          <w:szCs w:val="24"/>
        </w:rPr>
        <w:t>_________________________                                                   _____________________</w:t>
      </w:r>
    </w:p>
    <w:sectPr w:rsidR="00EE070B" w:rsidSect="00EE070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EA3" w:rsidRDefault="00384EA3">
      <w:r>
        <w:separator/>
      </w:r>
    </w:p>
  </w:endnote>
  <w:endnote w:type="continuationSeparator" w:id="0">
    <w:p w:rsidR="00384EA3" w:rsidRDefault="0038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4D" w:rsidRDefault="006A134D" w:rsidP="006A134D">
    <w:pPr>
      <w:pStyle w:val="Stopka0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134D" w:rsidRDefault="006A134D" w:rsidP="006A134D">
    <w:pPr>
      <w:pStyle w:val="Stopka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4D" w:rsidRDefault="006A134D" w:rsidP="006A134D">
    <w:pPr>
      <w:pStyle w:val="Stopka0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mbria" w:hAnsi="Cambria"/>
      </w:rPr>
    </w:pPr>
    <w:r>
      <w:rPr>
        <w:rFonts w:ascii="Cambria" w:hAnsi="Cambria"/>
      </w:rPr>
      <w:t>* WYBRAĆ WŁAŚCIWE</w:t>
    </w:r>
    <w:r>
      <w:rPr>
        <w:rFonts w:ascii="Cambria" w:hAnsi="Cambria"/>
      </w:rPr>
      <w:tab/>
      <w:t xml:space="preserve">Strona </w:t>
    </w:r>
    <w:r w:rsidR="00384EA3">
      <w:fldChar w:fldCharType="begin"/>
    </w:r>
    <w:r w:rsidR="00384EA3">
      <w:instrText xml:space="preserve"> PAGE   \* MERGEFORMAT </w:instrText>
    </w:r>
    <w:r w:rsidR="00384EA3">
      <w:fldChar w:fldCharType="separate"/>
    </w:r>
    <w:r w:rsidR="00414362" w:rsidRPr="00414362">
      <w:rPr>
        <w:rFonts w:ascii="Cambria" w:hAnsi="Cambria"/>
        <w:noProof/>
      </w:rPr>
      <w:t>2</w:t>
    </w:r>
    <w:r w:rsidR="00384EA3">
      <w:rPr>
        <w:rFonts w:ascii="Cambria" w:hAnsi="Cambria"/>
        <w:noProof/>
      </w:rPr>
      <w:fldChar w:fldCharType="end"/>
    </w:r>
  </w:p>
  <w:p w:rsidR="006A134D" w:rsidRPr="00D41A2D" w:rsidRDefault="006A134D" w:rsidP="006A134D">
    <w:pPr>
      <w:pStyle w:val="Stopka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4D" w:rsidRPr="001A208B" w:rsidRDefault="006A134D" w:rsidP="006A134D">
    <w:pPr>
      <w:pStyle w:val="Stopka0"/>
      <w:jc w:val="center"/>
      <w:rPr>
        <w:i/>
        <w:sz w:val="16"/>
        <w:szCs w:val="16"/>
      </w:rPr>
    </w:pPr>
    <w:r>
      <w:rPr>
        <w:bCs/>
        <w:i/>
        <w:iCs/>
        <w:sz w:val="16"/>
        <w:szCs w:val="16"/>
      </w:rPr>
      <w:t>„Odbiór</w:t>
    </w:r>
    <w:r w:rsidRPr="001A208B">
      <w:rPr>
        <w:bCs/>
        <w:i/>
        <w:iCs/>
        <w:sz w:val="16"/>
        <w:szCs w:val="16"/>
      </w:rPr>
      <w:t xml:space="preserve"> i zagospodarowaniu odpadów komunalnych  od właścicieli nieruchomości zamieszkałych na terenie Gminy Kolno”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EA3" w:rsidRDefault="00384EA3">
      <w:r>
        <w:separator/>
      </w:r>
    </w:p>
  </w:footnote>
  <w:footnote w:type="continuationSeparator" w:id="0">
    <w:p w:rsidR="00384EA3" w:rsidRDefault="0038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EB9" w:rsidRPr="00966EB9" w:rsidRDefault="00966EB9" w:rsidP="00966EB9">
    <w:pPr>
      <w:pStyle w:val="Nagwek"/>
      <w:tabs>
        <w:tab w:val="left" w:pos="4678"/>
      </w:tabs>
    </w:pPr>
    <w:r>
      <w:tab/>
      <w:t xml:space="preserve"> </w:t>
    </w:r>
    <w:r>
      <w:tab/>
    </w:r>
    <w:r>
      <w:tab/>
      <w:t xml:space="preserve">Załącznik nr 4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4D" w:rsidRPr="008835FE" w:rsidRDefault="006A134D" w:rsidP="006A134D">
    <w:pPr>
      <w:tabs>
        <w:tab w:val="left" w:pos="0"/>
        <w:tab w:val="left" w:pos="885"/>
        <w:tab w:val="right" w:pos="9563"/>
      </w:tabs>
      <w:spacing w:line="276" w:lineRule="auto"/>
      <w:jc w:val="right"/>
      <w:rPr>
        <w:i/>
      </w:rPr>
    </w:pPr>
  </w:p>
  <w:p w:rsidR="006A134D" w:rsidRPr="008835FE" w:rsidRDefault="006A13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0203"/>
    <w:multiLevelType w:val="hybridMultilevel"/>
    <w:tmpl w:val="8BA0EB1E"/>
    <w:lvl w:ilvl="0" w:tplc="9970FD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4118"/>
    <w:multiLevelType w:val="hybridMultilevel"/>
    <w:tmpl w:val="F80A1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6654E"/>
    <w:multiLevelType w:val="hybridMultilevel"/>
    <w:tmpl w:val="5E26672E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56F799F"/>
    <w:multiLevelType w:val="hybridMultilevel"/>
    <w:tmpl w:val="076CFB00"/>
    <w:lvl w:ilvl="0" w:tplc="C5141A62">
      <w:start w:val="1"/>
      <w:numFmt w:val="decimal"/>
      <w:lvlText w:val="%1."/>
      <w:lvlJc w:val="left"/>
      <w:pPr>
        <w:ind w:left="8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">
    <w:nsid w:val="2C2A78AB"/>
    <w:multiLevelType w:val="hybridMultilevel"/>
    <w:tmpl w:val="33966EA0"/>
    <w:lvl w:ilvl="0" w:tplc="5B36BD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65AAF"/>
    <w:multiLevelType w:val="multilevel"/>
    <w:tmpl w:val="134E1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abstractNum w:abstractNumId="6">
    <w:nsid w:val="2EF11E66"/>
    <w:multiLevelType w:val="hybridMultilevel"/>
    <w:tmpl w:val="C69C0738"/>
    <w:lvl w:ilvl="0" w:tplc="DE1C8FE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8063B5"/>
    <w:multiLevelType w:val="hybridMultilevel"/>
    <w:tmpl w:val="45A2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1249A"/>
    <w:multiLevelType w:val="multilevel"/>
    <w:tmpl w:val="0ADE555E"/>
    <w:lvl w:ilvl="0">
      <w:start w:val="1"/>
      <w:numFmt w:val="decimal"/>
      <w:lvlText w:val="%1."/>
      <w:lvlJc w:val="left"/>
      <w:rPr>
        <w:rFonts w:ascii="Calibri" w:eastAsia="Lucida Sans Unicode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6F3B9F"/>
    <w:multiLevelType w:val="multilevel"/>
    <w:tmpl w:val="00000039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4DA875E5"/>
    <w:multiLevelType w:val="hybridMultilevel"/>
    <w:tmpl w:val="55AAC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8346F6"/>
    <w:multiLevelType w:val="hybridMultilevel"/>
    <w:tmpl w:val="0CB03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7D3D15"/>
    <w:multiLevelType w:val="multilevel"/>
    <w:tmpl w:val="2F620A8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cs="Times New Roman" w:hint="default"/>
        <w:b w:val="0"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3">
    <w:nsid w:val="6242489F"/>
    <w:multiLevelType w:val="hybridMultilevel"/>
    <w:tmpl w:val="A4C0F2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D731B50"/>
    <w:multiLevelType w:val="multilevel"/>
    <w:tmpl w:val="F5041B20"/>
    <w:lvl w:ilvl="0">
      <w:start w:val="7"/>
      <w:numFmt w:val="decimal"/>
      <w:lvlText w:val="%1."/>
      <w:lvlJc w:val="left"/>
      <w:pPr>
        <w:tabs>
          <w:tab w:val="num" w:pos="482"/>
        </w:tabs>
        <w:ind w:left="482" w:hanging="34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 w:hint="default"/>
      </w:rPr>
    </w:lvl>
  </w:abstractNum>
  <w:abstractNum w:abstractNumId="15">
    <w:nsid w:val="706A6113"/>
    <w:multiLevelType w:val="hybridMultilevel"/>
    <w:tmpl w:val="62E0B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857B40"/>
    <w:multiLevelType w:val="hybridMultilevel"/>
    <w:tmpl w:val="3CE0F17C"/>
    <w:lvl w:ilvl="0" w:tplc="05340716">
      <w:start w:val="1"/>
      <w:numFmt w:val="decimal"/>
      <w:lvlText w:val="%1."/>
      <w:lvlJc w:val="center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7A153E05"/>
    <w:multiLevelType w:val="hybridMultilevel"/>
    <w:tmpl w:val="80106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CC081B"/>
    <w:multiLevelType w:val="hybridMultilevel"/>
    <w:tmpl w:val="29504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12"/>
  </w:num>
  <w:num w:numId="8">
    <w:abstractNumId w:val="17"/>
  </w:num>
  <w:num w:numId="9">
    <w:abstractNumId w:val="10"/>
  </w:num>
  <w:num w:numId="10">
    <w:abstractNumId w:val="11"/>
  </w:num>
  <w:num w:numId="11">
    <w:abstractNumId w:val="4"/>
  </w:num>
  <w:num w:numId="12">
    <w:abstractNumId w:val="0"/>
  </w:num>
  <w:num w:numId="13">
    <w:abstractNumId w:val="16"/>
  </w:num>
  <w:num w:numId="14">
    <w:abstractNumId w:val="13"/>
  </w:num>
  <w:num w:numId="15">
    <w:abstractNumId w:val="1"/>
  </w:num>
  <w:num w:numId="16">
    <w:abstractNumId w:val="7"/>
  </w:num>
  <w:num w:numId="17">
    <w:abstractNumId w:val="15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2C"/>
    <w:rsid w:val="00004A9E"/>
    <w:rsid w:val="00011C89"/>
    <w:rsid w:val="0002711F"/>
    <w:rsid w:val="000669B4"/>
    <w:rsid w:val="000D74B2"/>
    <w:rsid w:val="001228D7"/>
    <w:rsid w:val="0013308F"/>
    <w:rsid w:val="001627E2"/>
    <w:rsid w:val="0016611D"/>
    <w:rsid w:val="0017371C"/>
    <w:rsid w:val="00176AAA"/>
    <w:rsid w:val="001D3A54"/>
    <w:rsid w:val="0021149C"/>
    <w:rsid w:val="002176B5"/>
    <w:rsid w:val="002767E8"/>
    <w:rsid w:val="002E16DB"/>
    <w:rsid w:val="002F04BD"/>
    <w:rsid w:val="002F5E2C"/>
    <w:rsid w:val="00304044"/>
    <w:rsid w:val="00364FAB"/>
    <w:rsid w:val="0037247C"/>
    <w:rsid w:val="003812F4"/>
    <w:rsid w:val="00384EA3"/>
    <w:rsid w:val="0040603C"/>
    <w:rsid w:val="00414362"/>
    <w:rsid w:val="0049157F"/>
    <w:rsid w:val="004A195C"/>
    <w:rsid w:val="004A1EE4"/>
    <w:rsid w:val="004C61FE"/>
    <w:rsid w:val="004C6E0D"/>
    <w:rsid w:val="004E3361"/>
    <w:rsid w:val="005175B6"/>
    <w:rsid w:val="00596E08"/>
    <w:rsid w:val="005C1FDC"/>
    <w:rsid w:val="005D6BEF"/>
    <w:rsid w:val="0064473F"/>
    <w:rsid w:val="00650A22"/>
    <w:rsid w:val="00664403"/>
    <w:rsid w:val="00670196"/>
    <w:rsid w:val="00687346"/>
    <w:rsid w:val="00691EA7"/>
    <w:rsid w:val="006A134D"/>
    <w:rsid w:val="006D0B9A"/>
    <w:rsid w:val="006D71B8"/>
    <w:rsid w:val="0070152B"/>
    <w:rsid w:val="00712A24"/>
    <w:rsid w:val="00747993"/>
    <w:rsid w:val="007A3907"/>
    <w:rsid w:val="007C6A45"/>
    <w:rsid w:val="007D1318"/>
    <w:rsid w:val="007D7E42"/>
    <w:rsid w:val="0084499F"/>
    <w:rsid w:val="0085076E"/>
    <w:rsid w:val="00863DCE"/>
    <w:rsid w:val="00872D64"/>
    <w:rsid w:val="00877046"/>
    <w:rsid w:val="008B5358"/>
    <w:rsid w:val="008B6185"/>
    <w:rsid w:val="008F0EB8"/>
    <w:rsid w:val="008F63CC"/>
    <w:rsid w:val="009376CA"/>
    <w:rsid w:val="00966EB9"/>
    <w:rsid w:val="009D3CA3"/>
    <w:rsid w:val="009F0283"/>
    <w:rsid w:val="00A14891"/>
    <w:rsid w:val="00A15262"/>
    <w:rsid w:val="00A47D91"/>
    <w:rsid w:val="00A81FE1"/>
    <w:rsid w:val="00AD1F75"/>
    <w:rsid w:val="00B05EF0"/>
    <w:rsid w:val="00B10777"/>
    <w:rsid w:val="00B14B37"/>
    <w:rsid w:val="00B50C96"/>
    <w:rsid w:val="00B52006"/>
    <w:rsid w:val="00B526A5"/>
    <w:rsid w:val="00BA6C92"/>
    <w:rsid w:val="00BD7D65"/>
    <w:rsid w:val="00BF0ED6"/>
    <w:rsid w:val="00C223F5"/>
    <w:rsid w:val="00C50755"/>
    <w:rsid w:val="00C54E46"/>
    <w:rsid w:val="00C645B7"/>
    <w:rsid w:val="00C96EA4"/>
    <w:rsid w:val="00CA13A9"/>
    <w:rsid w:val="00CB5E58"/>
    <w:rsid w:val="00CB6A90"/>
    <w:rsid w:val="00CE07A3"/>
    <w:rsid w:val="00CF5C9D"/>
    <w:rsid w:val="00D32B2C"/>
    <w:rsid w:val="00D668F4"/>
    <w:rsid w:val="00D7105E"/>
    <w:rsid w:val="00DB4A77"/>
    <w:rsid w:val="00DB706C"/>
    <w:rsid w:val="00DB7AC6"/>
    <w:rsid w:val="00DC35B6"/>
    <w:rsid w:val="00DC45B3"/>
    <w:rsid w:val="00E37947"/>
    <w:rsid w:val="00E46C42"/>
    <w:rsid w:val="00E72CF7"/>
    <w:rsid w:val="00E97459"/>
    <w:rsid w:val="00EB533E"/>
    <w:rsid w:val="00EE070B"/>
    <w:rsid w:val="00F14D48"/>
    <w:rsid w:val="00F4706F"/>
    <w:rsid w:val="00F567DD"/>
    <w:rsid w:val="00FA1332"/>
    <w:rsid w:val="00FC058C"/>
    <w:rsid w:val="00FC3AC5"/>
    <w:rsid w:val="00FD4F33"/>
    <w:rsid w:val="00FE7045"/>
    <w:rsid w:val="00FF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B2C"/>
    <w:pPr>
      <w:widowControl w:val="0"/>
      <w:suppressAutoHyphens/>
    </w:pPr>
    <w:rPr>
      <w:rFonts w:ascii="Times New Roman" w:eastAsia="Lucida Sans Unicode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2B2C"/>
    <w:pPr>
      <w:spacing w:after="120"/>
    </w:pPr>
  </w:style>
  <w:style w:type="character" w:customStyle="1" w:styleId="TekstpodstawowyZnak">
    <w:name w:val="Tekst podstawowy Znak"/>
    <w:link w:val="Tekstpodstawowy"/>
    <w:rsid w:val="00D32B2C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D32B2C"/>
    <w:pPr>
      <w:ind w:left="720"/>
    </w:pPr>
  </w:style>
  <w:style w:type="character" w:customStyle="1" w:styleId="Teksttreci">
    <w:name w:val="Tekst treści_"/>
    <w:link w:val="Teksttreci0"/>
    <w:uiPriority w:val="99"/>
    <w:rsid w:val="00D32B2C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32B2C"/>
    <w:pPr>
      <w:widowControl/>
      <w:shd w:val="clear" w:color="auto" w:fill="FFFFFF"/>
      <w:suppressAutoHyphens w:val="0"/>
      <w:spacing w:before="360" w:line="269" w:lineRule="exact"/>
      <w:ind w:left="357" w:hanging="300"/>
      <w:jc w:val="both"/>
    </w:pPr>
    <w:rPr>
      <w:rFonts w:ascii="Franklin Gothic Book" w:eastAsia="Franklin Gothic Book" w:hAnsi="Franklin Gothic Book"/>
      <w:sz w:val="20"/>
      <w:szCs w:val="20"/>
    </w:rPr>
  </w:style>
  <w:style w:type="character" w:customStyle="1" w:styleId="Stopka">
    <w:name w:val="Stopka_"/>
    <w:link w:val="Stopka1"/>
    <w:rsid w:val="00D32B2C"/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Stopka1">
    <w:name w:val="Stopka1"/>
    <w:basedOn w:val="Normalny"/>
    <w:link w:val="Stopka"/>
    <w:rsid w:val="00D32B2C"/>
    <w:pPr>
      <w:widowControl/>
      <w:suppressAutoHyphens w:val="0"/>
      <w:spacing w:line="274" w:lineRule="exact"/>
      <w:ind w:hanging="380"/>
      <w:jc w:val="both"/>
    </w:pPr>
    <w:rPr>
      <w:rFonts w:eastAsia="Times New Roman"/>
      <w:spacing w:val="4"/>
      <w:sz w:val="21"/>
      <w:szCs w:val="21"/>
    </w:rPr>
  </w:style>
  <w:style w:type="character" w:customStyle="1" w:styleId="Teksttreci2">
    <w:name w:val="Tekst treści (2)_"/>
    <w:link w:val="Teksttreci20"/>
    <w:rsid w:val="00D32B2C"/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D32B2C"/>
    <w:pPr>
      <w:widowControl/>
      <w:suppressAutoHyphens w:val="0"/>
      <w:spacing w:line="274" w:lineRule="exact"/>
    </w:pPr>
    <w:rPr>
      <w:rFonts w:eastAsia="Times New Roman"/>
      <w:spacing w:val="3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32B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2B2C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Stopka0">
    <w:name w:val="footer"/>
    <w:basedOn w:val="Normalny"/>
    <w:link w:val="StopkaZnak"/>
    <w:uiPriority w:val="99"/>
    <w:unhideWhenUsed/>
    <w:rsid w:val="00D32B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0"/>
    <w:uiPriority w:val="99"/>
    <w:rsid w:val="00D32B2C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D32B2C"/>
  </w:style>
  <w:style w:type="paragraph" w:customStyle="1" w:styleId="Default">
    <w:name w:val="Default"/>
    <w:rsid w:val="00D32B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DB706C"/>
    <w:pPr>
      <w:widowControl/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B706C"/>
    <w:rPr>
      <w:rFonts w:ascii="Consolas" w:hAnsi="Consolas"/>
      <w:sz w:val="21"/>
      <w:szCs w:val="21"/>
      <w:lang w:eastAsia="en-US"/>
    </w:rPr>
  </w:style>
  <w:style w:type="paragraph" w:customStyle="1" w:styleId="Textbody">
    <w:name w:val="Text body"/>
    <w:basedOn w:val="Normalny"/>
    <w:rsid w:val="00B50C96"/>
    <w:pPr>
      <w:jc w:val="both"/>
    </w:pPr>
    <w:rPr>
      <w:rFonts w:eastAsia="SimSun"/>
      <w:kern w:val="1"/>
      <w:sz w:val="28"/>
      <w:lang w:eastAsia="zh-CN"/>
    </w:rPr>
  </w:style>
  <w:style w:type="character" w:styleId="Odwoaniedokomentarza">
    <w:name w:val="annotation reference"/>
    <w:uiPriority w:val="99"/>
    <w:semiHidden/>
    <w:unhideWhenUsed/>
    <w:rsid w:val="001D3A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3A5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D3A54"/>
    <w:rPr>
      <w:rFonts w:ascii="Times New Roman" w:eastAsia="Lucida Sans Unicode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3A5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3A54"/>
    <w:rPr>
      <w:rFonts w:ascii="Times New Roman" w:eastAsia="Lucida Sans Unicode" w:hAnsi="Times New Roman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A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D3A54"/>
    <w:rPr>
      <w:rFonts w:ascii="Tahoma" w:eastAsia="Lucida Sans Unicode" w:hAnsi="Tahoma" w:cs="Tahoma"/>
      <w:sz w:val="16"/>
      <w:szCs w:val="16"/>
      <w:lang w:eastAsia="ar-SA"/>
    </w:rPr>
  </w:style>
  <w:style w:type="paragraph" w:customStyle="1" w:styleId="Standard">
    <w:name w:val="Standard"/>
    <w:rsid w:val="006D71B8"/>
    <w:pPr>
      <w:suppressAutoHyphens/>
    </w:pPr>
    <w:rPr>
      <w:rFonts w:ascii="Times New Roman" w:eastAsia="SimSun" w:hAnsi="Times New Roman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B2C"/>
    <w:pPr>
      <w:widowControl w:val="0"/>
      <w:suppressAutoHyphens/>
    </w:pPr>
    <w:rPr>
      <w:rFonts w:ascii="Times New Roman" w:eastAsia="Lucida Sans Unicode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2B2C"/>
    <w:pPr>
      <w:spacing w:after="120"/>
    </w:pPr>
  </w:style>
  <w:style w:type="character" w:customStyle="1" w:styleId="TekstpodstawowyZnak">
    <w:name w:val="Tekst podstawowy Znak"/>
    <w:link w:val="Tekstpodstawowy"/>
    <w:rsid w:val="00D32B2C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D32B2C"/>
    <w:pPr>
      <w:ind w:left="720"/>
    </w:pPr>
  </w:style>
  <w:style w:type="character" w:customStyle="1" w:styleId="Teksttreci">
    <w:name w:val="Tekst treści_"/>
    <w:link w:val="Teksttreci0"/>
    <w:uiPriority w:val="99"/>
    <w:rsid w:val="00D32B2C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32B2C"/>
    <w:pPr>
      <w:widowControl/>
      <w:shd w:val="clear" w:color="auto" w:fill="FFFFFF"/>
      <w:suppressAutoHyphens w:val="0"/>
      <w:spacing w:before="360" w:line="269" w:lineRule="exact"/>
      <w:ind w:left="357" w:hanging="300"/>
      <w:jc w:val="both"/>
    </w:pPr>
    <w:rPr>
      <w:rFonts w:ascii="Franklin Gothic Book" w:eastAsia="Franklin Gothic Book" w:hAnsi="Franklin Gothic Book"/>
      <w:sz w:val="20"/>
      <w:szCs w:val="20"/>
    </w:rPr>
  </w:style>
  <w:style w:type="character" w:customStyle="1" w:styleId="Stopka">
    <w:name w:val="Stopka_"/>
    <w:link w:val="Stopka1"/>
    <w:rsid w:val="00D32B2C"/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Stopka1">
    <w:name w:val="Stopka1"/>
    <w:basedOn w:val="Normalny"/>
    <w:link w:val="Stopka"/>
    <w:rsid w:val="00D32B2C"/>
    <w:pPr>
      <w:widowControl/>
      <w:suppressAutoHyphens w:val="0"/>
      <w:spacing w:line="274" w:lineRule="exact"/>
      <w:ind w:hanging="380"/>
      <w:jc w:val="both"/>
    </w:pPr>
    <w:rPr>
      <w:rFonts w:eastAsia="Times New Roman"/>
      <w:spacing w:val="4"/>
      <w:sz w:val="21"/>
      <w:szCs w:val="21"/>
    </w:rPr>
  </w:style>
  <w:style w:type="character" w:customStyle="1" w:styleId="Teksttreci2">
    <w:name w:val="Tekst treści (2)_"/>
    <w:link w:val="Teksttreci20"/>
    <w:rsid w:val="00D32B2C"/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D32B2C"/>
    <w:pPr>
      <w:widowControl/>
      <w:suppressAutoHyphens w:val="0"/>
      <w:spacing w:line="274" w:lineRule="exact"/>
    </w:pPr>
    <w:rPr>
      <w:rFonts w:eastAsia="Times New Roman"/>
      <w:spacing w:val="3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32B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2B2C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Stopka0">
    <w:name w:val="footer"/>
    <w:basedOn w:val="Normalny"/>
    <w:link w:val="StopkaZnak"/>
    <w:uiPriority w:val="99"/>
    <w:unhideWhenUsed/>
    <w:rsid w:val="00D32B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0"/>
    <w:uiPriority w:val="99"/>
    <w:rsid w:val="00D32B2C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D32B2C"/>
  </w:style>
  <w:style w:type="paragraph" w:customStyle="1" w:styleId="Default">
    <w:name w:val="Default"/>
    <w:rsid w:val="00D32B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DB706C"/>
    <w:pPr>
      <w:widowControl/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B706C"/>
    <w:rPr>
      <w:rFonts w:ascii="Consolas" w:hAnsi="Consolas"/>
      <w:sz w:val="21"/>
      <w:szCs w:val="21"/>
      <w:lang w:eastAsia="en-US"/>
    </w:rPr>
  </w:style>
  <w:style w:type="paragraph" w:customStyle="1" w:styleId="Textbody">
    <w:name w:val="Text body"/>
    <w:basedOn w:val="Normalny"/>
    <w:rsid w:val="00B50C96"/>
    <w:pPr>
      <w:jc w:val="both"/>
    </w:pPr>
    <w:rPr>
      <w:rFonts w:eastAsia="SimSun"/>
      <w:kern w:val="1"/>
      <w:sz w:val="28"/>
      <w:lang w:eastAsia="zh-CN"/>
    </w:rPr>
  </w:style>
  <w:style w:type="character" w:styleId="Odwoaniedokomentarza">
    <w:name w:val="annotation reference"/>
    <w:uiPriority w:val="99"/>
    <w:semiHidden/>
    <w:unhideWhenUsed/>
    <w:rsid w:val="001D3A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3A5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D3A54"/>
    <w:rPr>
      <w:rFonts w:ascii="Times New Roman" w:eastAsia="Lucida Sans Unicode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3A5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3A54"/>
    <w:rPr>
      <w:rFonts w:ascii="Times New Roman" w:eastAsia="Lucida Sans Unicode" w:hAnsi="Times New Roman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A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D3A54"/>
    <w:rPr>
      <w:rFonts w:ascii="Tahoma" w:eastAsia="Lucida Sans Unicode" w:hAnsi="Tahoma" w:cs="Tahoma"/>
      <w:sz w:val="16"/>
      <w:szCs w:val="16"/>
      <w:lang w:eastAsia="ar-SA"/>
    </w:rPr>
  </w:style>
  <w:style w:type="paragraph" w:customStyle="1" w:styleId="Standard">
    <w:name w:val="Standard"/>
    <w:rsid w:val="006D71B8"/>
    <w:pPr>
      <w:suppressAutoHyphens/>
    </w:pPr>
    <w:rPr>
      <w:rFonts w:ascii="Times New Roman" w:eastAsia="SimSu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077C-6BA5-4D1A-B8A1-3DC63628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1374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DYREKTOR</cp:lastModifiedBy>
  <cp:revision>2</cp:revision>
  <cp:lastPrinted>2019-06-24T13:04:00Z</cp:lastPrinted>
  <dcterms:created xsi:type="dcterms:W3CDTF">2019-06-25T09:11:00Z</dcterms:created>
  <dcterms:modified xsi:type="dcterms:W3CDTF">2019-06-25T09:11:00Z</dcterms:modified>
</cp:coreProperties>
</file>